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ДОГОВОР 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F51921" w:rsidRPr="002E44A8">
        <w:rPr>
          <w:rStyle w:val="af1"/>
          <w:rFonts w:eastAsia="Calibri"/>
          <w:sz w:val="22"/>
          <w:szCs w:val="22"/>
        </w:rPr>
        <w:t>Место для ввода текста.</w:t>
      </w:r>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r w:rsidR="00AD1CA6" w:rsidRPr="0045532B">
        <w:rPr>
          <w:rStyle w:val="af1"/>
          <w:rFonts w:eastAsia="Calibri"/>
          <w:sz w:val="22"/>
          <w:szCs w:val="22"/>
        </w:rPr>
        <w:t>Место для ввода текста.</w:t>
      </w:r>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r w:rsidR="00AD1CA6" w:rsidRPr="0045532B">
        <w:rPr>
          <w:rStyle w:val="af1"/>
          <w:rFonts w:eastAsia="Calibri"/>
          <w:sz w:val="22"/>
          <w:szCs w:val="22"/>
        </w:rPr>
        <w:t>Место для ввода текста.</w:t>
      </w:r>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r w:rsidR="00AD1CA6" w:rsidRPr="007D3E37">
        <w:rPr>
          <w:rStyle w:val="af1"/>
          <w:rFonts w:eastAsia="Calibri"/>
          <w:sz w:val="22"/>
          <w:szCs w:val="22"/>
        </w:rPr>
        <w:t>Место для ввода текста.</w:t>
      </w:r>
      <w:r w:rsidRPr="007D3E37">
        <w:rPr>
          <w:bCs/>
          <w:sz w:val="22"/>
          <w:szCs w:val="22"/>
        </w:rPr>
        <w:t xml:space="preserve"> от </w:t>
      </w:r>
      <w:r w:rsidR="00AD1CA6" w:rsidRPr="007D3E37">
        <w:rPr>
          <w:rStyle w:val="af1"/>
          <w:rFonts w:eastAsia="Calibri"/>
          <w:sz w:val="22"/>
          <w:szCs w:val="22"/>
        </w:rPr>
        <w:t>Место для ввода даты.</w:t>
      </w:r>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2A3C72">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
          <w:sz w:val="22"/>
          <w:szCs w:val="22"/>
        </w:rPr>
        <w:t xml:space="preserve">Комплекс </w:t>
      </w:r>
      <w:r w:rsidR="008554F1" w:rsidRPr="002E44A8">
        <w:rPr>
          <w:b/>
          <w:sz w:val="22"/>
          <w:szCs w:val="22"/>
        </w:rPr>
        <w:t>работ</w:t>
      </w:r>
      <w:r w:rsidR="005C26AF" w:rsidRPr="002E44A8">
        <w:rPr>
          <w:b/>
          <w:sz w:val="22"/>
          <w:szCs w:val="22"/>
        </w:rPr>
        <w:t xml:space="preserve"> </w:t>
      </w:r>
      <w:r w:rsidR="002A3C72" w:rsidRPr="002A3C72">
        <w:rPr>
          <w:b/>
          <w:sz w:val="22"/>
          <w:szCs w:val="22"/>
        </w:rPr>
        <w:t>по подготовк</w:t>
      </w:r>
      <w:r w:rsidR="0068010C">
        <w:rPr>
          <w:b/>
          <w:sz w:val="22"/>
          <w:szCs w:val="22"/>
        </w:rPr>
        <w:t>е</w:t>
      </w:r>
      <w:r w:rsidR="002A3C72" w:rsidRPr="002A3C72">
        <w:rPr>
          <w:b/>
          <w:sz w:val="22"/>
          <w:szCs w:val="22"/>
        </w:rPr>
        <w:t xml:space="preserve"> территории под строительство на месте резервуаров № 229,230,236,237 ТСБ цеха №13</w:t>
      </w:r>
      <w:r w:rsidR="005B3718" w:rsidRPr="002E44A8">
        <w:rPr>
          <w:sz w:val="22"/>
          <w:szCs w:val="22"/>
        </w:rPr>
        <w:t>,</w:t>
      </w:r>
      <w:bookmarkEnd w:id="0"/>
    </w:p>
    <w:p w:rsidR="004D6B52" w:rsidRPr="002E44A8" w:rsidRDefault="004D6B52" w:rsidP="00017221">
      <w:pPr>
        <w:suppressAutoHyphens/>
        <w:ind w:firstLine="426"/>
        <w:jc w:val="both"/>
        <w:rPr>
          <w:sz w:val="22"/>
          <w:szCs w:val="22"/>
        </w:rPr>
      </w:pPr>
      <w:r w:rsidRPr="002E44A8">
        <w:rPr>
          <w:sz w:val="22"/>
          <w:szCs w:val="22"/>
        </w:rPr>
        <w:t xml:space="preserve">согласно выдаваемой </w:t>
      </w:r>
      <w:r w:rsidR="00CC0C32" w:rsidRPr="002E44A8">
        <w:rPr>
          <w:sz w:val="22"/>
          <w:szCs w:val="22"/>
        </w:rPr>
        <w:t xml:space="preserve">Заказчиком </w:t>
      </w:r>
      <w:r w:rsidRPr="002E44A8">
        <w:rPr>
          <w:sz w:val="22"/>
          <w:szCs w:val="22"/>
        </w:rPr>
        <w:t>проектно-технической документации</w:t>
      </w:r>
      <w:r w:rsidR="00777959" w:rsidRPr="002E44A8">
        <w:rPr>
          <w:sz w:val="22"/>
          <w:szCs w:val="22"/>
        </w:rPr>
        <w:t xml:space="preserve"> (с приложением ведомостей объемов работ)</w:t>
      </w:r>
      <w:r w:rsidRPr="002E44A8">
        <w:rPr>
          <w:sz w:val="22"/>
          <w:szCs w:val="22"/>
        </w:rPr>
        <w:t>, указанн</w:t>
      </w:r>
      <w:r w:rsidR="00CC0C32" w:rsidRPr="002E44A8">
        <w:rPr>
          <w:sz w:val="22"/>
          <w:szCs w:val="22"/>
        </w:rPr>
        <w:t>ой</w:t>
      </w:r>
      <w:r w:rsidRPr="002E44A8">
        <w:rPr>
          <w:sz w:val="22"/>
          <w:szCs w:val="22"/>
        </w:rPr>
        <w:t xml:space="preserve"> в приложении № 1 к </w:t>
      </w:r>
      <w:r w:rsidR="007D3A63" w:rsidRPr="002E44A8">
        <w:rPr>
          <w:sz w:val="22"/>
          <w:szCs w:val="22"/>
        </w:rPr>
        <w:t xml:space="preserve">настоящему </w:t>
      </w:r>
      <w:r w:rsidRPr="002E44A8">
        <w:rPr>
          <w:sz w:val="22"/>
          <w:szCs w:val="22"/>
        </w:rPr>
        <w:t>договору.</w:t>
      </w:r>
    </w:p>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45532B" w:rsidRPr="002E44A8">
        <w:rPr>
          <w:sz w:val="22"/>
          <w:szCs w:val="22"/>
        </w:rPr>
        <w:t>(чч.мм.ггг</w:t>
      </w:r>
      <w:r w:rsidR="0045532B" w:rsidRPr="002E44A8">
        <w:rPr>
          <w:rFonts w:cs="Times New Roman"/>
          <w:sz w:val="22"/>
          <w:szCs w:val="22"/>
        </w:rPr>
        <w:t>г.)</w:t>
      </w:r>
      <w:r w:rsidR="00C14D65" w:rsidRPr="002E44A8">
        <w:rPr>
          <w:rFonts w:cs="Times New Roman"/>
          <w:sz w:val="22"/>
          <w:szCs w:val="22"/>
        </w:rPr>
        <w:t xml:space="preserve">, окончание работ </w:t>
      </w:r>
      <w:r w:rsidR="0045532B" w:rsidRPr="002E44A8">
        <w:rPr>
          <w:sz w:val="22"/>
          <w:szCs w:val="22"/>
        </w:rPr>
        <w:t>(чч.мм.ггг</w:t>
      </w:r>
      <w:r w:rsidR="0045532B" w:rsidRPr="002E44A8">
        <w:rPr>
          <w:rFonts w:cs="Times New Roman"/>
          <w:sz w:val="22"/>
          <w:szCs w:val="22"/>
        </w:rPr>
        <w:t>г.)</w:t>
      </w:r>
      <w:r w:rsidR="00C14D65" w:rsidRPr="002E44A8">
        <w:rPr>
          <w:rFonts w:cs="Times New Roman"/>
          <w:sz w:val="22"/>
          <w:szCs w:val="22"/>
        </w:rPr>
        <w:t xml:space="preserve">. </w:t>
      </w:r>
      <w:r w:rsidR="00BF0A24" w:rsidRPr="002E44A8">
        <w:rPr>
          <w:rFonts w:cs="Times New Roman"/>
          <w:sz w:val="22"/>
          <w:szCs w:val="22"/>
        </w:rPr>
        <w:t xml:space="preserve">  </w:t>
      </w:r>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r w:rsidR="005C26AF" w:rsidRPr="002E44A8">
        <w:rPr>
          <w:sz w:val="22"/>
          <w:szCs w:val="22"/>
        </w:rPr>
        <w:t xml:space="preserve"> </w:t>
      </w:r>
      <w:r w:rsidR="0045532B" w:rsidRPr="002E44A8">
        <w:rPr>
          <w:sz w:val="22"/>
          <w:szCs w:val="22"/>
        </w:rPr>
        <w:t>(чч.мм.гггг.)</w:t>
      </w:r>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r w:rsidRPr="002E44A8">
        <w:rPr>
          <w:sz w:val="22"/>
          <w:szCs w:val="22"/>
        </w:rPr>
        <w:t>Объемы, виды и сроки выполнения работ</w:t>
      </w:r>
      <w:r w:rsidR="006F7725" w:rsidRPr="002E44A8">
        <w:rPr>
          <w:sz w:val="22"/>
          <w:szCs w:val="22"/>
        </w:rPr>
        <w:t xml:space="preserve"> </w:t>
      </w:r>
      <w:r w:rsidR="00AD1CA6" w:rsidRPr="002E44A8">
        <w:rPr>
          <w:rStyle w:val="af1"/>
          <w:rFonts w:eastAsia="Calibri"/>
          <w:sz w:val="22"/>
          <w:szCs w:val="22"/>
        </w:rPr>
        <w:t>Место для ввода текста.</w:t>
      </w:r>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FF2405">
          <w:rPr>
            <w:sz w:val="22"/>
            <w:szCs w:val="22"/>
          </w:rPr>
          <w:t>2.5</w:t>
        </w:r>
      </w:fldSimple>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r w:rsidR="00AD1CA6" w:rsidRPr="002E44A8">
        <w:rPr>
          <w:rStyle w:val="af1"/>
          <w:rFonts w:eastAsia="Calibri"/>
          <w:sz w:val="22"/>
          <w:szCs w:val="22"/>
        </w:rPr>
        <w:t>Место для ввода даты.</w:t>
      </w:r>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FF2405">
          <w:rPr>
            <w:sz w:val="22"/>
            <w:szCs w:val="22"/>
          </w:rPr>
          <w:t>1.1</w:t>
        </w:r>
      </w:fldSimple>
      <w:r w:rsidRPr="00F21C1E">
        <w:rPr>
          <w:sz w:val="22"/>
          <w:szCs w:val="22"/>
        </w:rPr>
        <w:t xml:space="preserve"> настоящего Договора, определяется протоколом согласования договорной цены (приложение № 1), и составляет</w:t>
      </w:r>
      <w:r w:rsidR="00301416" w:rsidRPr="00F21C1E">
        <w:rPr>
          <w:sz w:val="22"/>
          <w:szCs w:val="22"/>
        </w:rPr>
        <w:t xml:space="preserve"> </w:t>
      </w:r>
      <w:r w:rsidR="00AD1CA6" w:rsidRPr="00F21C1E">
        <w:rPr>
          <w:rStyle w:val="af1"/>
          <w:rFonts w:eastAsia="Calibri"/>
          <w:sz w:val="22"/>
          <w:szCs w:val="22"/>
        </w:rPr>
        <w:t>Место для ввода текста.</w:t>
      </w:r>
      <w:r w:rsidR="00800F5A" w:rsidRPr="00F21C1E">
        <w:rPr>
          <w:b/>
          <w:sz w:val="22"/>
          <w:szCs w:val="22"/>
        </w:rPr>
        <w:t xml:space="preserve"> </w:t>
      </w:r>
      <w:r w:rsidRPr="00F21C1E">
        <w:rPr>
          <w:b/>
          <w:bCs/>
          <w:sz w:val="22"/>
          <w:szCs w:val="22"/>
        </w:rPr>
        <w:t>(</w:t>
      </w:r>
      <w:r w:rsidR="00AD1CA6" w:rsidRPr="00F21C1E">
        <w:rPr>
          <w:rStyle w:val="af1"/>
          <w:rFonts w:eastAsia="Calibri"/>
          <w:sz w:val="22"/>
          <w:szCs w:val="22"/>
        </w:rPr>
        <w:t>Место для ввода текста.</w:t>
      </w:r>
      <w:r w:rsidRPr="00F21C1E">
        <w:rPr>
          <w:b/>
          <w:bCs/>
          <w:sz w:val="22"/>
          <w:szCs w:val="22"/>
        </w:rPr>
        <w:t>)</w:t>
      </w:r>
      <w:r w:rsidRPr="00F21C1E">
        <w:rPr>
          <w:bCs/>
          <w:sz w:val="22"/>
          <w:szCs w:val="22"/>
        </w:rPr>
        <w:t xml:space="preserve">, </w:t>
      </w:r>
      <w:r w:rsidRPr="00F21C1E">
        <w:rPr>
          <w:sz w:val="22"/>
          <w:szCs w:val="22"/>
        </w:rPr>
        <w:t>в том числе НДС 18% –</w:t>
      </w:r>
      <w:r w:rsidR="00AD1CA6" w:rsidRPr="00F21C1E">
        <w:rPr>
          <w:rStyle w:val="af1"/>
          <w:rFonts w:eastAsia="Calibri"/>
          <w:sz w:val="22"/>
          <w:szCs w:val="22"/>
        </w:rPr>
        <w:t xml:space="preserve">Место для ввода текста. </w:t>
      </w:r>
      <w:r w:rsidRPr="00F21C1E">
        <w:rPr>
          <w:sz w:val="22"/>
          <w:szCs w:val="22"/>
        </w:rPr>
        <w:t>руб.</w:t>
      </w:r>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del w:id="5" w:author="BedarevVA" w:date="2017-10-09T10:10:00Z">
        <w:r w:rsidR="004731D3" w:rsidRPr="00F21C1E" w:rsidDel="00915799">
          <w:rPr>
            <w:sz w:val="22"/>
            <w:szCs w:val="22"/>
          </w:rPr>
          <w:fldChar w:fldCharType="begin"/>
        </w:r>
        <w:r w:rsidR="00E51310" w:rsidRPr="00F21C1E" w:rsidDel="00915799">
          <w:rPr>
            <w:sz w:val="22"/>
            <w:szCs w:val="22"/>
          </w:rPr>
          <w:delInstrText xml:space="preserve"> REF _Ref471975861 \r \h </w:delInstrText>
        </w:r>
        <w:r w:rsidR="004731D3" w:rsidRPr="00F21C1E" w:rsidDel="00915799">
          <w:rPr>
            <w:sz w:val="22"/>
            <w:szCs w:val="22"/>
          </w:rPr>
        </w:r>
        <w:r w:rsidR="004731D3" w:rsidRPr="00F21C1E" w:rsidDel="00915799">
          <w:rPr>
            <w:sz w:val="22"/>
            <w:szCs w:val="22"/>
          </w:rPr>
          <w:fldChar w:fldCharType="separate"/>
        </w:r>
        <w:r w:rsidR="00FF2405" w:rsidDel="00915799">
          <w:rPr>
            <w:sz w:val="22"/>
            <w:szCs w:val="22"/>
          </w:rPr>
          <w:delText>1.1</w:delText>
        </w:r>
        <w:r w:rsidR="004731D3" w:rsidRPr="00F21C1E" w:rsidDel="00915799">
          <w:rPr>
            <w:sz w:val="22"/>
            <w:szCs w:val="22"/>
          </w:rPr>
          <w:fldChar w:fldCharType="end"/>
        </w:r>
      </w:del>
      <w:ins w:id="6" w:author="BedarevVA" w:date="2017-10-09T10:10:00Z">
        <w:r w:rsidR="00915799">
          <w:rPr>
            <w:sz w:val="22"/>
            <w:szCs w:val="22"/>
          </w:rPr>
          <w:t>1.1</w:t>
        </w:r>
      </w:ins>
      <w:r w:rsidR="005C26AF" w:rsidRPr="00F21C1E">
        <w:rPr>
          <w:sz w:val="22"/>
          <w:szCs w:val="22"/>
        </w:rPr>
        <w:t xml:space="preserve"> и </w:t>
      </w:r>
      <w:r w:rsidR="004731D3" w:rsidRPr="00F21C1E">
        <w:rPr>
          <w:sz w:val="22"/>
          <w:szCs w:val="22"/>
        </w:rPr>
        <w:fldChar w:fldCharType="begin"/>
      </w:r>
      <w:r w:rsidR="00E51310" w:rsidRPr="00F21C1E">
        <w:rPr>
          <w:sz w:val="22"/>
          <w:szCs w:val="22"/>
        </w:rPr>
        <w:instrText xml:space="preserve"> REF _Ref471975870 \r \h </w:instrText>
      </w:r>
      <w:r w:rsidR="004731D3" w:rsidRPr="00F21C1E">
        <w:rPr>
          <w:sz w:val="22"/>
          <w:szCs w:val="22"/>
        </w:rPr>
      </w:r>
      <w:r w:rsidR="004731D3" w:rsidRPr="00F21C1E">
        <w:rPr>
          <w:sz w:val="22"/>
          <w:szCs w:val="22"/>
        </w:rPr>
        <w:fldChar w:fldCharType="separate"/>
      </w:r>
      <w:r w:rsidR="00FF2405">
        <w:rPr>
          <w:sz w:val="22"/>
          <w:szCs w:val="22"/>
        </w:rPr>
        <w:t>2.2</w:t>
      </w:r>
      <w:r w:rsidR="004731D3"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4731D3">
        <w:rPr>
          <w:sz w:val="22"/>
          <w:szCs w:val="22"/>
        </w:rPr>
        <w:fldChar w:fldCharType="begin"/>
      </w:r>
      <w:r w:rsidR="00E51310">
        <w:rPr>
          <w:sz w:val="22"/>
          <w:szCs w:val="22"/>
        </w:rPr>
        <w:instrText xml:space="preserve"> REF _Ref471976171 \r \h </w:instrText>
      </w:r>
      <w:r w:rsidR="004731D3">
        <w:rPr>
          <w:sz w:val="22"/>
          <w:szCs w:val="22"/>
        </w:rPr>
      </w:r>
      <w:r w:rsidR="004731D3">
        <w:rPr>
          <w:sz w:val="22"/>
          <w:szCs w:val="22"/>
        </w:rPr>
        <w:fldChar w:fldCharType="separate"/>
      </w:r>
      <w:r w:rsidR="00FF2405">
        <w:rPr>
          <w:sz w:val="22"/>
          <w:szCs w:val="22"/>
        </w:rPr>
        <w:t>2.1</w:t>
      </w:r>
      <w:r w:rsidR="004731D3">
        <w:rPr>
          <w:sz w:val="22"/>
          <w:szCs w:val="22"/>
        </w:rPr>
        <w:fldChar w:fldCharType="end"/>
      </w:r>
      <w:r w:rsidRPr="007D3E37">
        <w:rPr>
          <w:sz w:val="22"/>
          <w:szCs w:val="22"/>
        </w:rPr>
        <w:t xml:space="preserve"> включает в себя стоимость материалов согласно проектно-технической документации, а также все </w:t>
      </w:r>
      <w:r w:rsidRPr="00FF2405">
        <w:rPr>
          <w:sz w:val="22"/>
          <w:szCs w:val="22"/>
        </w:rPr>
        <w:t xml:space="preserve">затраты Генподрядчика, понесенные им во исполнение обязанностей по настоящему договору, в частности, во исполнение пунктов </w:t>
      </w:r>
      <w:fldSimple w:instr=" REF _Ref471976562 \r \h  \* MERGEFORMAT ">
        <w:r w:rsidR="00FF2405">
          <w:rPr>
            <w:sz w:val="22"/>
            <w:szCs w:val="22"/>
          </w:rPr>
          <w:t>3.2</w:t>
        </w:r>
      </w:fldSimple>
      <w:r w:rsidR="0008534F" w:rsidRPr="00FF2405">
        <w:rPr>
          <w:sz w:val="22"/>
          <w:szCs w:val="22"/>
        </w:rPr>
        <w:t xml:space="preserve">, </w:t>
      </w:r>
      <w:fldSimple w:instr=" REF _Ref471976567 \r \h  \* MERGEFORMAT ">
        <w:r w:rsidR="00FF2405">
          <w:rPr>
            <w:sz w:val="22"/>
            <w:szCs w:val="22"/>
          </w:rPr>
          <w:t>3.3</w:t>
        </w:r>
      </w:fldSimple>
      <w:r w:rsidR="0008534F" w:rsidRPr="00FF2405">
        <w:rPr>
          <w:sz w:val="22"/>
          <w:szCs w:val="22"/>
        </w:rPr>
        <w:t xml:space="preserve">, </w:t>
      </w:r>
      <w:fldSimple w:instr=" REF _Ref471976569 \r \h  \* MERGEFORMAT ">
        <w:r w:rsidR="00FF2405">
          <w:rPr>
            <w:sz w:val="22"/>
            <w:szCs w:val="22"/>
          </w:rPr>
          <w:t>3.4</w:t>
        </w:r>
      </w:fldSimple>
      <w:r w:rsidR="0008534F" w:rsidRPr="00FF2405">
        <w:rPr>
          <w:sz w:val="22"/>
          <w:szCs w:val="22"/>
        </w:rPr>
        <w:t>,</w:t>
      </w:r>
      <w:r w:rsidR="00522D71" w:rsidRPr="00FF2405">
        <w:rPr>
          <w:sz w:val="22"/>
          <w:szCs w:val="22"/>
        </w:rPr>
        <w:t xml:space="preserve"> </w:t>
      </w:r>
      <w:fldSimple w:instr=" REF _Ref471977176 \r \h  \* MERGEFORMAT ">
        <w:r w:rsidR="00FF2405">
          <w:rPr>
            <w:sz w:val="22"/>
            <w:szCs w:val="22"/>
          </w:rPr>
          <w:t>3.6</w:t>
        </w:r>
      </w:fldSimple>
      <w:r w:rsidR="00522D71" w:rsidRPr="00FF2405">
        <w:rPr>
          <w:sz w:val="22"/>
          <w:szCs w:val="22"/>
        </w:rPr>
        <w:t>,</w:t>
      </w:r>
      <w:r w:rsidR="0008534F" w:rsidRPr="00FF2405">
        <w:rPr>
          <w:sz w:val="22"/>
          <w:szCs w:val="22"/>
        </w:rPr>
        <w:t xml:space="preserve"> </w:t>
      </w:r>
      <w:r w:rsidR="00D6620F" w:rsidRPr="00FF2405">
        <w:rPr>
          <w:sz w:val="22"/>
          <w:szCs w:val="22"/>
        </w:rPr>
        <w:t xml:space="preserve">статьи </w:t>
      </w:r>
      <w:fldSimple w:instr=" REF _Ref471979146 \r \h  \* MERGEFORMAT ">
        <w:r w:rsidR="00FF2405">
          <w:t>4</w:t>
        </w:r>
      </w:fldSimple>
      <w:r w:rsidR="00D6620F" w:rsidRPr="00FF2405">
        <w:rPr>
          <w:sz w:val="22"/>
          <w:szCs w:val="22"/>
        </w:rPr>
        <w:t xml:space="preserve"> (кроме случаев, прямо предусмотренных в ст.4),</w:t>
      </w:r>
      <w:r w:rsidR="00751A4A" w:rsidRPr="00FF2405">
        <w:rPr>
          <w:sz w:val="22"/>
          <w:szCs w:val="22"/>
        </w:rPr>
        <w:t xml:space="preserve"> </w:t>
      </w:r>
      <w:r w:rsidRPr="00FF2405">
        <w:rPr>
          <w:sz w:val="22"/>
          <w:szCs w:val="22"/>
        </w:rPr>
        <w:t>договора</w:t>
      </w:r>
      <w:r w:rsidRPr="007D3E37">
        <w:rPr>
          <w:sz w:val="22"/>
          <w:szCs w:val="22"/>
        </w:rPr>
        <w:t>.</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del w:id="7" w:author="BedarevVA" w:date="2017-10-09T10:10:00Z">
        <w:r w:rsidR="004731D3" w:rsidDel="00915799">
          <w:rPr>
            <w:sz w:val="22"/>
            <w:szCs w:val="22"/>
          </w:rPr>
          <w:fldChar w:fldCharType="begin"/>
        </w:r>
        <w:r w:rsidR="00E51310" w:rsidDel="00915799">
          <w:rPr>
            <w:sz w:val="22"/>
            <w:szCs w:val="22"/>
          </w:rPr>
          <w:delInstrText xml:space="preserve"> REF _Ref471975861 \r \h </w:delInstrText>
        </w:r>
        <w:r w:rsidR="004731D3" w:rsidDel="00915799">
          <w:rPr>
            <w:sz w:val="22"/>
            <w:szCs w:val="22"/>
          </w:rPr>
        </w:r>
        <w:r w:rsidR="004731D3" w:rsidDel="00915799">
          <w:rPr>
            <w:sz w:val="22"/>
            <w:szCs w:val="22"/>
          </w:rPr>
          <w:fldChar w:fldCharType="separate"/>
        </w:r>
        <w:r w:rsidR="00FF2405" w:rsidDel="00915799">
          <w:rPr>
            <w:sz w:val="22"/>
            <w:szCs w:val="22"/>
          </w:rPr>
          <w:delText>1.1</w:delText>
        </w:r>
        <w:r w:rsidR="004731D3" w:rsidDel="00915799">
          <w:rPr>
            <w:sz w:val="22"/>
            <w:szCs w:val="22"/>
          </w:rPr>
          <w:fldChar w:fldCharType="end"/>
        </w:r>
      </w:del>
      <w:ins w:id="8" w:author="BedarevVA" w:date="2017-10-09T10:10:00Z">
        <w:r w:rsidR="00915799">
          <w:rPr>
            <w:sz w:val="22"/>
            <w:szCs w:val="22"/>
          </w:rPr>
          <w:t>1.1</w:t>
        </w:r>
      </w:ins>
      <w:r w:rsidRPr="005C26AF">
        <w:rPr>
          <w:sz w:val="22"/>
          <w:szCs w:val="22"/>
        </w:rPr>
        <w:t xml:space="preserve"> и </w:t>
      </w:r>
      <w:r w:rsidR="004731D3">
        <w:rPr>
          <w:sz w:val="22"/>
          <w:szCs w:val="22"/>
        </w:rPr>
        <w:fldChar w:fldCharType="begin"/>
      </w:r>
      <w:r w:rsidR="00E51310">
        <w:rPr>
          <w:sz w:val="22"/>
          <w:szCs w:val="22"/>
        </w:rPr>
        <w:instrText xml:space="preserve"> REF _Ref471975870 \r \h </w:instrText>
      </w:r>
      <w:r w:rsidR="004731D3">
        <w:rPr>
          <w:sz w:val="22"/>
          <w:szCs w:val="22"/>
        </w:rPr>
      </w:r>
      <w:r w:rsidR="004731D3">
        <w:rPr>
          <w:sz w:val="22"/>
          <w:szCs w:val="22"/>
        </w:rPr>
        <w:fldChar w:fldCharType="separate"/>
      </w:r>
      <w:r w:rsidR="00FF2405">
        <w:rPr>
          <w:sz w:val="22"/>
          <w:szCs w:val="22"/>
        </w:rPr>
        <w:t>2.2</w:t>
      </w:r>
      <w:r w:rsidR="004731D3">
        <w:rPr>
          <w:sz w:val="22"/>
          <w:szCs w:val="22"/>
        </w:rPr>
        <w:fldChar w:fldCharType="end"/>
      </w:r>
      <w:r w:rsidRPr="005C26AF">
        <w:rPr>
          <w:sz w:val="22"/>
          <w:szCs w:val="22"/>
        </w:rPr>
        <w:t>.</w:t>
      </w:r>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9"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9"/>
    </w:p>
    <w:p w:rsidR="00E51310" w:rsidRPr="00DE21B1" w:rsidRDefault="009C220A" w:rsidP="00E51310">
      <w:pPr>
        <w:pStyle w:val="a9"/>
        <w:numPr>
          <w:ilvl w:val="1"/>
          <w:numId w:val="16"/>
        </w:numPr>
        <w:ind w:left="0" w:firstLine="426"/>
        <w:jc w:val="both"/>
        <w:rPr>
          <w:sz w:val="22"/>
          <w:szCs w:val="22"/>
        </w:rPr>
      </w:pPr>
      <w:bookmarkStart w:id="10" w:name="_Ref471976445"/>
      <w:bookmarkStart w:id="11"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bookmarkEnd w:id="10"/>
      <w:bookmarkEnd w:id="11"/>
    </w:p>
    <w:p w:rsidR="00E70340" w:rsidRPr="008C2D4E" w:rsidRDefault="008C2D4E" w:rsidP="00F474C3">
      <w:pPr>
        <w:pStyle w:val="a9"/>
        <w:numPr>
          <w:ilvl w:val="1"/>
          <w:numId w:val="16"/>
        </w:numPr>
        <w:ind w:left="0" w:firstLine="426"/>
        <w:jc w:val="both"/>
        <w:rPr>
          <w:sz w:val="22"/>
          <w:szCs w:val="22"/>
        </w:rPr>
      </w:pPr>
      <w:bookmarkStart w:id="12" w:name="_Ref481076461"/>
      <w:r w:rsidRPr="008C2D4E">
        <w:rPr>
          <w:sz w:val="22"/>
          <w:szCs w:val="22"/>
        </w:rPr>
        <w:lastRenderedPageBreak/>
        <w:t xml:space="preserve">Определение стоимости работ, оговоренных в пунктах </w:t>
      </w:r>
      <w:fldSimple w:instr=" REF _Ref471976427 \r \h  \* MERGEFORMAT ">
        <w:r w:rsidR="00FF2405">
          <w:rPr>
            <w:sz w:val="22"/>
            <w:szCs w:val="22"/>
          </w:rPr>
          <w:t>1.3</w:t>
        </w:r>
      </w:fldSimple>
      <w:r w:rsidRPr="008C2D4E">
        <w:rPr>
          <w:sz w:val="22"/>
          <w:szCs w:val="22"/>
        </w:rPr>
        <w:t xml:space="preserve">, </w:t>
      </w:r>
      <w:del w:id="13" w:author="BedarevVA" w:date="2017-10-09T10:11:00Z">
        <w:r w:rsidR="004731D3" w:rsidDel="00915799">
          <w:fldChar w:fldCharType="begin"/>
        </w:r>
        <w:r w:rsidR="004731D3" w:rsidDel="00915799">
          <w:delInstrText xml:space="preserve"> REF _Ref471975861 \r \h  \* MERGEFORMAT </w:delInstrText>
        </w:r>
        <w:r w:rsidR="004731D3" w:rsidDel="00915799">
          <w:fldChar w:fldCharType="separate"/>
        </w:r>
        <w:r w:rsidR="00FF2405" w:rsidDel="00915799">
          <w:rPr>
            <w:sz w:val="22"/>
            <w:szCs w:val="22"/>
          </w:rPr>
          <w:delText>1.1</w:delText>
        </w:r>
        <w:r w:rsidR="004731D3" w:rsidDel="00915799">
          <w:fldChar w:fldCharType="end"/>
        </w:r>
      </w:del>
      <w:ins w:id="14" w:author="BedarevVA" w:date="2017-10-09T10:11:00Z">
        <w:r w:rsidR="00915799">
          <w:t>1.1</w:t>
        </w:r>
      </w:ins>
      <w:r w:rsidRPr="008C2D4E">
        <w:rPr>
          <w:sz w:val="22"/>
          <w:szCs w:val="22"/>
        </w:rPr>
        <w:t xml:space="preserve">, </w:t>
      </w:r>
      <w:fldSimple w:instr=" REF _Ref471975870 \r \h  \* MERGEFORMAT ">
        <w:r w:rsidR="00FF2405">
          <w:rPr>
            <w:sz w:val="22"/>
            <w:szCs w:val="22"/>
          </w:rPr>
          <w:t>2.2</w:t>
        </w:r>
      </w:fldSimple>
      <w:r w:rsidR="009C220A">
        <w:rPr>
          <w:sz w:val="22"/>
          <w:szCs w:val="22"/>
        </w:rPr>
        <w:t xml:space="preserve"> </w:t>
      </w:r>
      <w:r w:rsidRPr="008C2D4E">
        <w:rPr>
          <w:sz w:val="22"/>
          <w:szCs w:val="22"/>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w:t>
      </w:r>
      <w:r w:rsidRPr="008C2D4E">
        <w:rPr>
          <w:bCs/>
          <w:sz w:val="22"/>
          <w:szCs w:val="22"/>
        </w:rPr>
        <w:t xml:space="preserve"> Сметные расчеты на СМР  должны быть составлены в соответствии с Регламентом определения стоимости СМР на последующие работы до их полного завершения (Приложение </w:t>
      </w:r>
      <w:r w:rsidR="00237EC1">
        <w:rPr>
          <w:bCs/>
          <w:sz w:val="22"/>
          <w:szCs w:val="22"/>
        </w:rPr>
        <w:t>№ 3</w:t>
      </w:r>
      <w:r w:rsidRPr="008C2D4E">
        <w:rPr>
          <w:bCs/>
          <w:sz w:val="22"/>
          <w:szCs w:val="22"/>
        </w:rPr>
        <w:t xml:space="preserve"> к договору), а также (за исключением расчётов по работам, указанных в п.</w:t>
      </w:r>
      <w:del w:id="15" w:author="BedarevVA" w:date="2017-10-09T10:11:00Z">
        <w:r w:rsidR="004731D3" w:rsidRPr="008C2D4E" w:rsidDel="00915799">
          <w:rPr>
            <w:bCs/>
            <w:sz w:val="22"/>
            <w:szCs w:val="22"/>
          </w:rPr>
          <w:fldChar w:fldCharType="begin"/>
        </w:r>
        <w:r w:rsidRPr="008C2D4E" w:rsidDel="00915799">
          <w:rPr>
            <w:bCs/>
            <w:sz w:val="22"/>
            <w:szCs w:val="22"/>
          </w:rPr>
          <w:delInstrText xml:space="preserve"> REF _Ref471975861 \r \h </w:delInstrText>
        </w:r>
        <w:r w:rsidDel="00915799">
          <w:rPr>
            <w:bCs/>
            <w:sz w:val="22"/>
            <w:szCs w:val="22"/>
          </w:rPr>
          <w:delInstrText xml:space="preserve"> \* MERGEFORMAT </w:delInstrText>
        </w:r>
        <w:r w:rsidR="004731D3" w:rsidRPr="008C2D4E" w:rsidDel="00915799">
          <w:rPr>
            <w:bCs/>
            <w:sz w:val="22"/>
            <w:szCs w:val="22"/>
          </w:rPr>
        </w:r>
        <w:r w:rsidR="004731D3" w:rsidRPr="008C2D4E" w:rsidDel="00915799">
          <w:rPr>
            <w:bCs/>
            <w:sz w:val="22"/>
            <w:szCs w:val="22"/>
          </w:rPr>
          <w:fldChar w:fldCharType="separate"/>
        </w:r>
        <w:r w:rsidR="00FF2405" w:rsidDel="00915799">
          <w:rPr>
            <w:bCs/>
            <w:sz w:val="22"/>
            <w:szCs w:val="22"/>
          </w:rPr>
          <w:delText>1.1</w:delText>
        </w:r>
        <w:r w:rsidR="004731D3" w:rsidRPr="008C2D4E" w:rsidDel="00915799">
          <w:rPr>
            <w:bCs/>
            <w:sz w:val="22"/>
            <w:szCs w:val="22"/>
          </w:rPr>
          <w:fldChar w:fldCharType="end"/>
        </w:r>
      </w:del>
      <w:ins w:id="16" w:author="BedarevVA" w:date="2017-10-09T10:11:00Z">
        <w:r w:rsidR="00915799">
          <w:rPr>
            <w:bCs/>
            <w:sz w:val="22"/>
            <w:szCs w:val="22"/>
          </w:rPr>
          <w:t>1.1</w:t>
        </w:r>
      </w:ins>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12"/>
    </w:p>
    <w:p w:rsidR="008554F1" w:rsidRPr="002E44A8" w:rsidRDefault="00E14AAD" w:rsidP="00F474C3">
      <w:pPr>
        <w:pStyle w:val="a9"/>
        <w:numPr>
          <w:ilvl w:val="1"/>
          <w:numId w:val="16"/>
        </w:numPr>
        <w:ind w:left="0" w:firstLine="426"/>
        <w:jc w:val="both"/>
        <w:rPr>
          <w:sz w:val="22"/>
          <w:szCs w:val="22"/>
        </w:rPr>
      </w:pPr>
      <w:bookmarkStart w:id="17" w:name="_Ref471975814"/>
      <w:r w:rsidRPr="002E44A8">
        <w:rPr>
          <w:sz w:val="22"/>
          <w:szCs w:val="22"/>
        </w:rPr>
        <w:t>Стоимость</w:t>
      </w:r>
      <w:r w:rsidR="008554F1" w:rsidRPr="002E44A8">
        <w:rPr>
          <w:sz w:val="22"/>
          <w:szCs w:val="22"/>
        </w:rPr>
        <w:t xml:space="preserve"> опциона по п.</w:t>
      </w:r>
      <w:fldSimple w:instr=" REF _Ref471976427 \r \h  \* MERGEFORMAT ">
        <w:r w:rsidR="00FF2405">
          <w:rPr>
            <w:sz w:val="22"/>
            <w:szCs w:val="22"/>
          </w:rPr>
          <w:t>1.3</w:t>
        </w:r>
      </w:fldSimple>
      <w:r w:rsidR="008554F1" w:rsidRPr="002E44A8">
        <w:rPr>
          <w:sz w:val="22"/>
          <w:szCs w:val="22"/>
        </w:rPr>
        <w:t>,</w:t>
      </w:r>
      <w:r w:rsidR="008C2D4E">
        <w:rPr>
          <w:sz w:val="22"/>
          <w:szCs w:val="22"/>
        </w:rPr>
        <w:t xml:space="preserve"> </w:t>
      </w:r>
      <w:del w:id="18" w:author="BedarevVA" w:date="2017-10-09T10:12:00Z">
        <w:r w:rsidR="004731D3" w:rsidDel="00915799">
          <w:rPr>
            <w:sz w:val="22"/>
            <w:szCs w:val="22"/>
          </w:rPr>
          <w:fldChar w:fldCharType="begin"/>
        </w:r>
        <w:r w:rsidR="008C2D4E" w:rsidDel="00915799">
          <w:rPr>
            <w:sz w:val="22"/>
            <w:szCs w:val="22"/>
          </w:rPr>
          <w:delInstrText xml:space="preserve"> REF _Ref471975861 \r \h </w:delInstrText>
        </w:r>
        <w:r w:rsidR="004731D3" w:rsidDel="00915799">
          <w:rPr>
            <w:sz w:val="22"/>
            <w:szCs w:val="22"/>
          </w:rPr>
        </w:r>
        <w:r w:rsidR="004731D3" w:rsidDel="00915799">
          <w:rPr>
            <w:sz w:val="22"/>
            <w:szCs w:val="22"/>
          </w:rPr>
          <w:fldChar w:fldCharType="separate"/>
        </w:r>
        <w:r w:rsidR="00FF2405" w:rsidDel="00915799">
          <w:rPr>
            <w:sz w:val="22"/>
            <w:szCs w:val="22"/>
          </w:rPr>
          <w:delText>1.1</w:delText>
        </w:r>
        <w:r w:rsidR="004731D3" w:rsidDel="00915799">
          <w:rPr>
            <w:sz w:val="22"/>
            <w:szCs w:val="22"/>
          </w:rPr>
          <w:fldChar w:fldCharType="end"/>
        </w:r>
      </w:del>
      <w:ins w:id="19" w:author="BedarevVA" w:date="2017-10-09T10:12:00Z">
        <w:r w:rsidR="00915799">
          <w:rPr>
            <w:sz w:val="22"/>
            <w:szCs w:val="22"/>
          </w:rPr>
          <w:t>1.1</w:t>
        </w:r>
      </w:ins>
      <w:r w:rsidR="008C2D4E">
        <w:rPr>
          <w:sz w:val="22"/>
          <w:szCs w:val="22"/>
        </w:rPr>
        <w:t>,</w:t>
      </w:r>
      <w:r w:rsidR="008554F1" w:rsidRPr="002E44A8">
        <w:rPr>
          <w:sz w:val="22"/>
          <w:szCs w:val="22"/>
        </w:rPr>
        <w:t xml:space="preserve"> </w:t>
      </w:r>
      <w:fldSimple w:instr=" REF _Ref471975870 \r \h  \* MERGEFORMAT ">
        <w:r w:rsidR="00FF2405">
          <w:rPr>
            <w:sz w:val="22"/>
            <w:szCs w:val="22"/>
          </w:rPr>
          <w:t>2.2</w:t>
        </w:r>
      </w:fldSimple>
      <w:r w:rsidR="009C220A">
        <w:rPr>
          <w:sz w:val="22"/>
          <w:szCs w:val="22"/>
        </w:rPr>
        <w:t xml:space="preserve"> </w:t>
      </w:r>
      <w:r w:rsidRPr="002E44A8">
        <w:rPr>
          <w:sz w:val="22"/>
          <w:szCs w:val="22"/>
        </w:rPr>
        <w:t>-</w:t>
      </w:r>
      <w:r w:rsidR="008554F1" w:rsidRPr="002E44A8">
        <w:rPr>
          <w:sz w:val="22"/>
          <w:szCs w:val="22"/>
        </w:rPr>
        <w:t xml:space="preserve"> не более</w:t>
      </w:r>
      <w:r w:rsidR="00DC0F08" w:rsidRPr="002E44A8">
        <w:rPr>
          <w:sz w:val="22"/>
          <w:szCs w:val="22"/>
        </w:rPr>
        <w:t xml:space="preserve"> </w:t>
      </w:r>
      <w:r w:rsidR="00AD1CA6" w:rsidRPr="002E44A8">
        <w:rPr>
          <w:rStyle w:val="af1"/>
          <w:rFonts w:eastAsia="Calibri"/>
          <w:sz w:val="22"/>
          <w:szCs w:val="22"/>
        </w:rPr>
        <w:t>Место для ввода текста.</w:t>
      </w:r>
      <w:r w:rsidR="008554F1" w:rsidRPr="002E44A8">
        <w:rPr>
          <w:sz w:val="22"/>
          <w:szCs w:val="22"/>
        </w:rPr>
        <w:t xml:space="preserve">  (</w:t>
      </w:r>
      <w:r w:rsidR="00AD1CA6" w:rsidRPr="002E44A8">
        <w:rPr>
          <w:rStyle w:val="af1"/>
          <w:rFonts w:eastAsia="Calibri"/>
          <w:sz w:val="22"/>
          <w:szCs w:val="22"/>
        </w:rPr>
        <w:t>Место для ввода текста.</w:t>
      </w:r>
      <w:r w:rsidR="008554F1" w:rsidRPr="002E44A8">
        <w:rPr>
          <w:sz w:val="22"/>
          <w:szCs w:val="22"/>
        </w:rPr>
        <w:t xml:space="preserve"> </w:t>
      </w:r>
      <w:r w:rsidR="008A2546" w:rsidRPr="002E44A8">
        <w:rPr>
          <w:sz w:val="22"/>
          <w:szCs w:val="22"/>
        </w:rPr>
        <w:t>)</w:t>
      </w:r>
      <w:r w:rsidR="008554F1" w:rsidRPr="002E44A8">
        <w:rPr>
          <w:sz w:val="22"/>
          <w:szCs w:val="22"/>
        </w:rPr>
        <w:t>, в том числе НДС 18% –</w:t>
      </w:r>
      <w:r w:rsidR="00F14E32" w:rsidRPr="002E44A8">
        <w:rPr>
          <w:rStyle w:val="af1"/>
          <w:rFonts w:eastAsia="Calibri"/>
          <w:sz w:val="22"/>
          <w:szCs w:val="22"/>
        </w:rPr>
        <w:t xml:space="preserve"> </w:t>
      </w:r>
      <w:r w:rsidR="00F14E32" w:rsidRPr="002E44A8">
        <w:rPr>
          <w:rStyle w:val="af1"/>
          <w:sz w:val="22"/>
          <w:szCs w:val="22"/>
        </w:rPr>
        <w:t>Место для ввода текста.</w:t>
      </w:r>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bookmarkEnd w:id="17"/>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4731D3">
        <w:rPr>
          <w:bCs/>
          <w:sz w:val="22"/>
          <w:szCs w:val="22"/>
        </w:rPr>
        <w:fldChar w:fldCharType="begin"/>
      </w:r>
      <w:r w:rsidR="0008534F">
        <w:rPr>
          <w:bCs/>
          <w:sz w:val="22"/>
          <w:szCs w:val="22"/>
        </w:rPr>
        <w:instrText xml:space="preserve"> REF _Ref471975834 \r \h </w:instrText>
      </w:r>
      <w:r w:rsidR="004731D3">
        <w:rPr>
          <w:bCs/>
          <w:sz w:val="22"/>
          <w:szCs w:val="22"/>
        </w:rPr>
      </w:r>
      <w:r w:rsidR="004731D3">
        <w:rPr>
          <w:bCs/>
          <w:sz w:val="22"/>
          <w:szCs w:val="22"/>
        </w:rPr>
        <w:fldChar w:fldCharType="separate"/>
      </w:r>
      <w:r w:rsidR="00FF2405">
        <w:rPr>
          <w:bCs/>
          <w:sz w:val="22"/>
          <w:szCs w:val="22"/>
        </w:rPr>
        <w:t>1.1</w:t>
      </w:r>
      <w:r w:rsidR="004731D3">
        <w:rPr>
          <w:bCs/>
          <w:sz w:val="22"/>
          <w:szCs w:val="22"/>
        </w:rPr>
        <w:fldChar w:fldCharType="end"/>
      </w:r>
      <w:r w:rsidRPr="00ED30CE">
        <w:rPr>
          <w:bCs/>
          <w:sz w:val="22"/>
          <w:szCs w:val="22"/>
        </w:rPr>
        <w:t xml:space="preserve"> всеми</w:t>
      </w:r>
      <w:r w:rsidR="00C14D65" w:rsidRPr="00ED30CE">
        <w:rPr>
          <w:bCs/>
          <w:sz w:val="22"/>
          <w:szCs w:val="22"/>
        </w:rPr>
        <w:t xml:space="preserve"> </w:t>
      </w:r>
      <w:r w:rsidR="00621E8C" w:rsidRPr="00ED30CE">
        <w:rPr>
          <w:bCs/>
          <w:sz w:val="22"/>
          <w:szCs w:val="22"/>
        </w:rPr>
        <w:t xml:space="preserve">остальными </w:t>
      </w:r>
      <w:r w:rsidRPr="00ED30CE">
        <w:rPr>
          <w:bCs/>
          <w:sz w:val="22"/>
          <w:szCs w:val="22"/>
        </w:rPr>
        <w:t>материалами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20"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2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21"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поставки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21"/>
    </w:p>
    <w:p w:rsidR="004D6B52" w:rsidRPr="002C4A2A" w:rsidRDefault="004D6B52" w:rsidP="00ED30CE">
      <w:pPr>
        <w:pStyle w:val="a9"/>
        <w:numPr>
          <w:ilvl w:val="1"/>
          <w:numId w:val="16"/>
        </w:numPr>
        <w:ind w:left="0" w:firstLine="426"/>
        <w:jc w:val="both"/>
        <w:rPr>
          <w:sz w:val="22"/>
          <w:szCs w:val="22"/>
        </w:rPr>
      </w:pPr>
      <w:bookmarkStart w:id="22"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22"/>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23"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bookmarkEnd w:id="23"/>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2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2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w:t>
      </w:r>
      <w:r w:rsidR="002A3C72">
        <w:rPr>
          <w:sz w:val="22"/>
          <w:szCs w:val="22"/>
        </w:rPr>
        <w:t>подтверди</w:t>
      </w:r>
      <w:r w:rsidR="002A3C72" w:rsidRPr="00ED30CE">
        <w:rPr>
          <w:sz w:val="22"/>
          <w:szCs w:val="22"/>
        </w:rPr>
        <w:t xml:space="preserve">ть </w:t>
      </w:r>
      <w:r w:rsidRPr="00ED30CE">
        <w:rPr>
          <w:sz w:val="22"/>
          <w:szCs w:val="22"/>
        </w:rPr>
        <w:t xml:space="preserve">результат выполненных работ Заказчику, </w:t>
      </w:r>
      <w:r w:rsidR="002A3C72" w:rsidRPr="00ED30CE">
        <w:rPr>
          <w:sz w:val="22"/>
          <w:szCs w:val="22"/>
        </w:rPr>
        <w:t>оформлен</w:t>
      </w:r>
      <w:r w:rsidR="002A3C72">
        <w:rPr>
          <w:sz w:val="22"/>
          <w:szCs w:val="22"/>
        </w:rPr>
        <w:t>ием</w:t>
      </w:r>
      <w:r w:rsidR="002A3C72" w:rsidRPr="00ED30CE">
        <w:rPr>
          <w:sz w:val="22"/>
          <w:szCs w:val="22"/>
        </w:rPr>
        <w:t xml:space="preserve"> </w:t>
      </w:r>
      <w:r w:rsidRPr="00ED30CE">
        <w:rPr>
          <w:sz w:val="22"/>
          <w:szCs w:val="22"/>
        </w:rPr>
        <w:t>согласно СНиП 3.01.04-87</w:t>
      </w:r>
      <w:r w:rsidR="006D36E3" w:rsidRPr="006D36E3">
        <w:rPr>
          <w:color w:val="FF0000"/>
          <w:sz w:val="22"/>
          <w:szCs w:val="22"/>
        </w:rPr>
        <w:t xml:space="preserve"> </w:t>
      </w:r>
      <w:r w:rsidR="002A3C72">
        <w:rPr>
          <w:sz w:val="22"/>
          <w:szCs w:val="22"/>
        </w:rPr>
        <w:t>исполнительной документации</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5" w:name="_Ref472001942"/>
      <w:r w:rsidRPr="00ED30CE">
        <w:rPr>
          <w:sz w:val="22"/>
          <w:szCs w:val="22"/>
        </w:rPr>
        <w:t>Обеспечить:</w:t>
      </w:r>
      <w:bookmarkEnd w:id="25"/>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r w:rsidR="00691FF6" w:rsidRPr="00691FF6">
        <w:t>80</w:t>
      </w:r>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r w:rsidR="00691FF6" w:rsidRPr="00691FF6">
        <w:t>10</w:t>
      </w:r>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lastRenderedPageBreak/>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237EC1">
        <w:rPr>
          <w:sz w:val="22"/>
          <w:szCs w:val="22"/>
        </w:rPr>
        <w:t>№ 4</w:t>
      </w:r>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26" w:name="_Ref471992529"/>
      <w:r w:rsidRPr="00ED30CE">
        <w:rPr>
          <w:sz w:val="22"/>
          <w:szCs w:val="22"/>
        </w:rPr>
        <w:t xml:space="preserve">Генподрядчик обязуется предоставлять на проверку сметные расчеты в рамках опциона по п. </w:t>
      </w:r>
      <w:r w:rsidR="004731D3">
        <w:rPr>
          <w:sz w:val="22"/>
          <w:szCs w:val="22"/>
        </w:rPr>
        <w:fldChar w:fldCharType="begin"/>
      </w:r>
      <w:r w:rsidR="00522D71">
        <w:rPr>
          <w:sz w:val="22"/>
          <w:szCs w:val="22"/>
        </w:rPr>
        <w:instrText xml:space="preserve"> REF _Ref471975814 \r \h </w:instrText>
      </w:r>
      <w:r w:rsidR="004731D3">
        <w:rPr>
          <w:sz w:val="22"/>
          <w:szCs w:val="22"/>
        </w:rPr>
      </w:r>
      <w:r w:rsidR="004731D3">
        <w:rPr>
          <w:sz w:val="22"/>
          <w:szCs w:val="22"/>
        </w:rPr>
        <w:fldChar w:fldCharType="separate"/>
      </w:r>
      <w:r w:rsidR="00FF2405">
        <w:rPr>
          <w:sz w:val="22"/>
          <w:szCs w:val="22"/>
        </w:rPr>
        <w:t>2.5</w:t>
      </w:r>
      <w:r w:rsidR="004731D3">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del w:id="27" w:author="BedarevVA" w:date="2017-10-09T10:12:00Z">
        <w:r w:rsidR="004731D3" w:rsidDel="00915799">
          <w:rPr>
            <w:sz w:val="22"/>
            <w:szCs w:val="22"/>
          </w:rPr>
          <w:fldChar w:fldCharType="begin"/>
        </w:r>
        <w:r w:rsidR="00522D71" w:rsidDel="00915799">
          <w:rPr>
            <w:sz w:val="22"/>
            <w:szCs w:val="22"/>
          </w:rPr>
          <w:delInstrText xml:space="preserve"> REF _Ref471975861 \r \h </w:delInstrText>
        </w:r>
        <w:r w:rsidR="004731D3" w:rsidDel="00915799">
          <w:rPr>
            <w:sz w:val="22"/>
            <w:szCs w:val="22"/>
          </w:rPr>
        </w:r>
        <w:r w:rsidR="004731D3" w:rsidDel="00915799">
          <w:rPr>
            <w:sz w:val="22"/>
            <w:szCs w:val="22"/>
          </w:rPr>
          <w:fldChar w:fldCharType="separate"/>
        </w:r>
        <w:r w:rsidR="00FF2405" w:rsidDel="00915799">
          <w:rPr>
            <w:sz w:val="22"/>
            <w:szCs w:val="22"/>
          </w:rPr>
          <w:delText>1.1</w:delText>
        </w:r>
        <w:r w:rsidR="004731D3" w:rsidDel="00915799">
          <w:rPr>
            <w:sz w:val="22"/>
            <w:szCs w:val="22"/>
          </w:rPr>
          <w:fldChar w:fldCharType="end"/>
        </w:r>
      </w:del>
      <w:ins w:id="28" w:author="BedarevVA" w:date="2017-10-09T10:12:00Z">
        <w:r w:rsidR="00915799">
          <w:rPr>
            <w:sz w:val="22"/>
            <w:szCs w:val="22"/>
          </w:rPr>
          <w:t>1.1</w:t>
        </w:r>
      </w:ins>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4731D3">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4731D3">
        <w:rPr>
          <w:rFonts w:eastAsia="Calibri"/>
          <w:sz w:val="22"/>
          <w:szCs w:val="22"/>
          <w:lang w:eastAsia="en-US"/>
        </w:rPr>
      </w:r>
      <w:r w:rsidR="004731D3">
        <w:rPr>
          <w:rFonts w:eastAsia="Calibri"/>
          <w:sz w:val="22"/>
          <w:szCs w:val="22"/>
          <w:lang w:eastAsia="en-US"/>
        </w:rPr>
        <w:fldChar w:fldCharType="separate"/>
      </w:r>
      <w:r w:rsidR="00FF2405">
        <w:rPr>
          <w:rFonts w:eastAsia="Calibri"/>
          <w:sz w:val="22"/>
          <w:szCs w:val="22"/>
          <w:lang w:eastAsia="en-US"/>
        </w:rPr>
        <w:t>2.4</w:t>
      </w:r>
      <w:r w:rsidR="004731D3">
        <w:rPr>
          <w:rFonts w:eastAsia="Calibri"/>
          <w:sz w:val="22"/>
          <w:szCs w:val="22"/>
          <w:lang w:eastAsia="en-US"/>
        </w:rPr>
        <w:fldChar w:fldCharType="end"/>
      </w:r>
      <w:r w:rsidR="00551D88" w:rsidRPr="00551D88">
        <w:rPr>
          <w:rFonts w:eastAsia="Calibri"/>
          <w:sz w:val="22"/>
          <w:szCs w:val="22"/>
          <w:lang w:eastAsia="en-US"/>
        </w:rPr>
        <w:t xml:space="preserve">, с учетом </w:t>
      </w:r>
      <w:r w:rsidR="00551D88" w:rsidRPr="006D13F9">
        <w:rPr>
          <w:rFonts w:eastAsia="Calibri"/>
          <w:sz w:val="22"/>
          <w:szCs w:val="22"/>
          <w:lang w:eastAsia="en-US"/>
        </w:rPr>
        <w:t>приложения № 3 к договору</w:t>
      </w:r>
      <w:r w:rsidR="00551D88" w:rsidRPr="00551D88">
        <w:rPr>
          <w:rFonts w:eastAsia="Calibri"/>
          <w:sz w:val="22"/>
          <w:szCs w:val="22"/>
          <w:lang w:eastAsia="en-US"/>
        </w:rPr>
        <w:t xml:space="preserve">,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26"/>
    </w:p>
    <w:p w:rsidR="00B92D70" w:rsidRPr="00ED30CE" w:rsidRDefault="00B92D70" w:rsidP="00ED30CE">
      <w:pPr>
        <w:pStyle w:val="a9"/>
        <w:numPr>
          <w:ilvl w:val="1"/>
          <w:numId w:val="16"/>
        </w:numPr>
        <w:ind w:left="0" w:firstLine="426"/>
        <w:jc w:val="both"/>
        <w:rPr>
          <w:sz w:val="22"/>
          <w:szCs w:val="22"/>
        </w:rPr>
      </w:pPr>
      <w:r w:rsidRPr="00ED30CE">
        <w:rPr>
          <w:sz w:val="22"/>
          <w:szCs w:val="22"/>
        </w:rPr>
        <w:lastRenderedPageBreak/>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29"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29"/>
    </w:p>
    <w:p w:rsidR="004D6B52" w:rsidRDefault="003D47E4" w:rsidP="00ED30CE">
      <w:pPr>
        <w:pStyle w:val="a9"/>
        <w:numPr>
          <w:ilvl w:val="1"/>
          <w:numId w:val="16"/>
        </w:numPr>
        <w:ind w:left="0" w:firstLine="426"/>
        <w:jc w:val="both"/>
        <w:rPr>
          <w:sz w:val="22"/>
          <w:szCs w:val="22"/>
        </w:rPr>
      </w:pPr>
      <w:bookmarkStart w:id="30"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30"/>
    </w:p>
    <w:p w:rsidR="004D515D" w:rsidRPr="001B0DEA" w:rsidRDefault="004D515D" w:rsidP="004D515D">
      <w:pPr>
        <w:ind w:firstLine="426"/>
        <w:jc w:val="both"/>
        <w:rPr>
          <w:i/>
          <w:sz w:val="20"/>
          <w:szCs w:val="20"/>
        </w:rPr>
      </w:pPr>
    </w:p>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4731D3">
        <w:rPr>
          <w:sz w:val="22"/>
          <w:szCs w:val="22"/>
        </w:rPr>
        <w:fldChar w:fldCharType="begin"/>
      </w:r>
      <w:r w:rsidR="002B612B">
        <w:rPr>
          <w:sz w:val="22"/>
          <w:szCs w:val="22"/>
        </w:rPr>
        <w:instrText xml:space="preserve"> REF _Ref471977808 \r \h </w:instrText>
      </w:r>
      <w:r w:rsidR="004731D3">
        <w:rPr>
          <w:sz w:val="22"/>
          <w:szCs w:val="22"/>
        </w:rPr>
      </w:r>
      <w:r w:rsidR="004731D3">
        <w:rPr>
          <w:sz w:val="22"/>
          <w:szCs w:val="22"/>
        </w:rPr>
        <w:fldChar w:fldCharType="separate"/>
      </w:r>
      <w:r w:rsidR="00FF2405">
        <w:rPr>
          <w:sz w:val="22"/>
          <w:szCs w:val="22"/>
        </w:rPr>
        <w:t>4.14</w:t>
      </w:r>
      <w:r w:rsidR="004731D3">
        <w:rPr>
          <w:sz w:val="22"/>
          <w:szCs w:val="22"/>
        </w:rPr>
        <w:fldChar w:fldCharType="end"/>
      </w:r>
      <w:r w:rsidR="002B612B">
        <w:rPr>
          <w:sz w:val="22"/>
          <w:szCs w:val="22"/>
        </w:rPr>
        <w:t xml:space="preserve"> - </w:t>
      </w:r>
      <w:r w:rsidR="004731D3">
        <w:rPr>
          <w:sz w:val="22"/>
          <w:szCs w:val="22"/>
        </w:rPr>
        <w:fldChar w:fldCharType="begin"/>
      </w:r>
      <w:r w:rsidR="002B612B">
        <w:rPr>
          <w:sz w:val="22"/>
          <w:szCs w:val="22"/>
        </w:rPr>
        <w:instrText xml:space="preserve"> REF _Ref471977826 \r \h </w:instrText>
      </w:r>
      <w:r w:rsidR="004731D3">
        <w:rPr>
          <w:sz w:val="22"/>
          <w:szCs w:val="22"/>
        </w:rPr>
      </w:r>
      <w:r w:rsidR="004731D3">
        <w:rPr>
          <w:sz w:val="22"/>
          <w:szCs w:val="22"/>
        </w:rPr>
        <w:fldChar w:fldCharType="separate"/>
      </w:r>
      <w:r w:rsidR="00FF2405">
        <w:rPr>
          <w:sz w:val="22"/>
          <w:szCs w:val="22"/>
        </w:rPr>
        <w:t>4.15</w:t>
      </w:r>
      <w:r w:rsidR="004731D3">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lastRenderedPageBreak/>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вывоз и транспортировку отходов</w:t>
      </w:r>
      <w:r w:rsidR="004A7516">
        <w:rPr>
          <w:sz w:val="22"/>
          <w:szCs w:val="22"/>
        </w:rPr>
        <w:t>, в том числе демонтированные конструкции и грунт,</w:t>
      </w:r>
      <w:r w:rsidRPr="00055EA7">
        <w:rPr>
          <w:sz w:val="22"/>
          <w:szCs w:val="22"/>
        </w:rPr>
        <w:t xml:space="preserve">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31"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31"/>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 xml:space="preserve">учредительные документы субподрядчика; </w:t>
      </w:r>
      <w:r w:rsidR="004D6B52" w:rsidRPr="007D3E37">
        <w:rPr>
          <w:sz w:val="22"/>
          <w:szCs w:val="22"/>
        </w:rPr>
        <w:lastRenderedPageBreak/>
        <w:t>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32"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32"/>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4731D3">
        <w:rPr>
          <w:sz w:val="22"/>
          <w:szCs w:val="22"/>
        </w:rPr>
        <w:fldChar w:fldCharType="begin"/>
      </w:r>
      <w:r w:rsidR="00D6620F">
        <w:rPr>
          <w:sz w:val="22"/>
          <w:szCs w:val="22"/>
        </w:rPr>
        <w:instrText xml:space="preserve"> REF _Ref471979388 \r \h </w:instrText>
      </w:r>
      <w:r w:rsidR="004731D3">
        <w:rPr>
          <w:sz w:val="22"/>
          <w:szCs w:val="22"/>
        </w:rPr>
      </w:r>
      <w:r w:rsidR="004731D3">
        <w:rPr>
          <w:sz w:val="22"/>
          <w:szCs w:val="22"/>
        </w:rPr>
        <w:fldChar w:fldCharType="separate"/>
      </w:r>
      <w:r w:rsidR="00FF2405">
        <w:rPr>
          <w:sz w:val="22"/>
          <w:szCs w:val="22"/>
        </w:rPr>
        <w:t>4.32</w:t>
      </w:r>
      <w:r w:rsidR="004731D3">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4731D3">
        <w:rPr>
          <w:sz w:val="22"/>
          <w:szCs w:val="22"/>
        </w:rPr>
        <w:fldChar w:fldCharType="begin"/>
      </w:r>
      <w:r w:rsidR="00D6620F">
        <w:rPr>
          <w:sz w:val="22"/>
          <w:szCs w:val="22"/>
        </w:rPr>
        <w:instrText xml:space="preserve"> REF _Ref471975834 \r \h </w:instrText>
      </w:r>
      <w:r w:rsidR="004731D3">
        <w:rPr>
          <w:sz w:val="22"/>
          <w:szCs w:val="22"/>
        </w:rPr>
      </w:r>
      <w:r w:rsidR="004731D3">
        <w:rPr>
          <w:sz w:val="22"/>
          <w:szCs w:val="22"/>
        </w:rPr>
        <w:fldChar w:fldCharType="separate"/>
      </w:r>
      <w:r w:rsidR="00FF2405">
        <w:rPr>
          <w:sz w:val="22"/>
          <w:szCs w:val="22"/>
        </w:rPr>
        <w:t>1.1</w:t>
      </w:r>
      <w:r w:rsidR="004731D3">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4731D3">
        <w:rPr>
          <w:sz w:val="22"/>
          <w:szCs w:val="22"/>
        </w:rPr>
        <w:fldChar w:fldCharType="begin"/>
      </w:r>
      <w:r w:rsidR="00D6620F">
        <w:rPr>
          <w:sz w:val="22"/>
          <w:szCs w:val="22"/>
        </w:rPr>
        <w:instrText xml:space="preserve"> REF _Ref471979450 \r \h </w:instrText>
      </w:r>
      <w:r w:rsidR="004731D3">
        <w:rPr>
          <w:sz w:val="22"/>
          <w:szCs w:val="22"/>
        </w:rPr>
      </w:r>
      <w:r w:rsidR="004731D3">
        <w:rPr>
          <w:sz w:val="22"/>
          <w:szCs w:val="22"/>
        </w:rPr>
        <w:fldChar w:fldCharType="separate"/>
      </w:r>
      <w:r w:rsidR="00FF2405">
        <w:rPr>
          <w:sz w:val="22"/>
          <w:szCs w:val="22"/>
        </w:rPr>
        <w:t>2</w:t>
      </w:r>
      <w:r w:rsidR="004731D3">
        <w:rPr>
          <w:sz w:val="22"/>
          <w:szCs w:val="22"/>
        </w:rPr>
        <w:fldChar w:fldCharType="end"/>
      </w:r>
      <w:r w:rsidRPr="00ED30CE">
        <w:rPr>
          <w:sz w:val="22"/>
          <w:szCs w:val="22"/>
        </w:rPr>
        <w:t xml:space="preserve"> и </w:t>
      </w:r>
      <w:r w:rsidR="004731D3">
        <w:rPr>
          <w:sz w:val="22"/>
          <w:szCs w:val="22"/>
        </w:rPr>
        <w:fldChar w:fldCharType="begin"/>
      </w:r>
      <w:r w:rsidR="00D6620F">
        <w:rPr>
          <w:sz w:val="22"/>
          <w:szCs w:val="22"/>
        </w:rPr>
        <w:instrText xml:space="preserve"> REF _Ref471979465 \r \h </w:instrText>
      </w:r>
      <w:r w:rsidR="004731D3">
        <w:rPr>
          <w:sz w:val="22"/>
          <w:szCs w:val="22"/>
        </w:rPr>
      </w:r>
      <w:r w:rsidR="004731D3">
        <w:rPr>
          <w:sz w:val="22"/>
          <w:szCs w:val="22"/>
        </w:rPr>
        <w:fldChar w:fldCharType="separate"/>
      </w:r>
      <w:r w:rsidR="00FF2405">
        <w:rPr>
          <w:sz w:val="22"/>
          <w:szCs w:val="22"/>
        </w:rPr>
        <w:t>9</w:t>
      </w:r>
      <w:r w:rsidR="004731D3">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lastRenderedPageBreak/>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33"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w:t>
      </w:r>
      <w:bookmarkEnd w:id="33"/>
    </w:p>
    <w:p w:rsidR="006708D2" w:rsidRPr="002C4A2A" w:rsidRDefault="006708D2" w:rsidP="006708D2">
      <w:pPr>
        <w:pStyle w:val="a9"/>
        <w:numPr>
          <w:ilvl w:val="1"/>
          <w:numId w:val="16"/>
        </w:numPr>
        <w:ind w:left="0" w:firstLine="426"/>
        <w:jc w:val="both"/>
        <w:rPr>
          <w:sz w:val="22"/>
          <w:szCs w:val="22"/>
        </w:rPr>
      </w:pPr>
      <w:bookmarkStart w:id="34"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34"/>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35" w:name="_Ref471979754"/>
      <w:r w:rsidRPr="002C4A2A">
        <w:rPr>
          <w:sz w:val="22"/>
          <w:szCs w:val="22"/>
        </w:rPr>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w:t>
      </w:r>
      <w:r w:rsidR="00196655">
        <w:rPr>
          <w:sz w:val="22"/>
          <w:szCs w:val="22"/>
        </w:rPr>
        <w:t>приёмки Заказчиком исполнительной документации и подписания Актов выполненных работ по форме КС-2, КС-3</w:t>
      </w:r>
      <w:r w:rsidRPr="002C4A2A">
        <w:rPr>
          <w:sz w:val="22"/>
          <w:szCs w:val="22"/>
        </w:rPr>
        <w:t>.</w:t>
      </w:r>
    </w:p>
    <w:bookmarkEnd w:id="35"/>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D6B52" w:rsidRPr="00196655" w:rsidRDefault="004D6B52" w:rsidP="00196655">
      <w:pPr>
        <w:pStyle w:val="a9"/>
        <w:numPr>
          <w:ilvl w:val="1"/>
          <w:numId w:val="16"/>
        </w:numPr>
        <w:ind w:left="0" w:firstLine="426"/>
        <w:jc w:val="both"/>
        <w:rPr>
          <w:sz w:val="22"/>
          <w:szCs w:val="22"/>
        </w:rPr>
      </w:pPr>
      <w:r w:rsidRPr="00196655">
        <w:rPr>
          <w:sz w:val="22"/>
          <w:szCs w:val="22"/>
        </w:rPr>
        <w:t>Дополн</w:t>
      </w:r>
      <w:r w:rsidRPr="00B27FD2">
        <w:rPr>
          <w:sz w:val="22"/>
          <w:szCs w:val="22"/>
        </w:rPr>
        <w:t xml:space="preserve">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96655">
        <w:rPr>
          <w:sz w:val="22"/>
          <w:szCs w:val="22"/>
        </w:rPr>
        <w:t>Генподр</w:t>
      </w:r>
      <w:r w:rsidRPr="00196655">
        <w:rPr>
          <w:sz w:val="22"/>
          <w:szCs w:val="22"/>
        </w:rPr>
        <w:t xml:space="preserve">ядчиком какой либо части работ, </w:t>
      </w:r>
      <w:r w:rsidR="00D843F6" w:rsidRPr="00196655">
        <w:rPr>
          <w:sz w:val="22"/>
          <w:szCs w:val="22"/>
        </w:rPr>
        <w:t>Генподр</w:t>
      </w:r>
      <w:r w:rsidRPr="00196655">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36" w:name="_Ref471977271"/>
      <w:r w:rsidRPr="00F474C3">
        <w:rPr>
          <w:b/>
          <w:bCs/>
          <w:sz w:val="22"/>
          <w:szCs w:val="22"/>
        </w:rPr>
        <w:t xml:space="preserve">Порядок </w:t>
      </w:r>
      <w:r w:rsidR="001B0DEA" w:rsidRPr="00F474C3">
        <w:rPr>
          <w:b/>
          <w:bCs/>
          <w:sz w:val="22"/>
          <w:szCs w:val="22"/>
        </w:rPr>
        <w:t>передачи документов</w:t>
      </w:r>
      <w:bookmarkEnd w:id="36"/>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37"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37"/>
    </w:p>
    <w:p w:rsidR="001B0DEA" w:rsidRPr="00E53D83" w:rsidRDefault="001B0DEA" w:rsidP="00ED30CE">
      <w:pPr>
        <w:pStyle w:val="a9"/>
        <w:numPr>
          <w:ilvl w:val="1"/>
          <w:numId w:val="16"/>
        </w:numPr>
        <w:ind w:left="0" w:firstLine="426"/>
        <w:jc w:val="both"/>
        <w:rPr>
          <w:sz w:val="22"/>
          <w:szCs w:val="22"/>
        </w:rPr>
      </w:pPr>
      <w:r w:rsidRPr="00ED30CE">
        <w:rPr>
          <w:sz w:val="22"/>
          <w:szCs w:val="22"/>
        </w:rPr>
        <w:lastRenderedPageBreak/>
        <w:t xml:space="preserve">Письма, касающиеся технических вопросов и не подпадающие под указанные в пункте </w:t>
      </w:r>
      <w:r w:rsidR="004731D3">
        <w:rPr>
          <w:sz w:val="22"/>
          <w:szCs w:val="22"/>
        </w:rPr>
        <w:fldChar w:fldCharType="begin"/>
      </w:r>
      <w:r w:rsidR="000510D2">
        <w:rPr>
          <w:sz w:val="22"/>
          <w:szCs w:val="22"/>
        </w:rPr>
        <w:instrText xml:space="preserve"> REF _Ref472058814 \r \h </w:instrText>
      </w:r>
      <w:r w:rsidR="004731D3">
        <w:rPr>
          <w:sz w:val="22"/>
          <w:szCs w:val="22"/>
        </w:rPr>
      </w:r>
      <w:r w:rsidR="004731D3">
        <w:rPr>
          <w:sz w:val="22"/>
          <w:szCs w:val="22"/>
        </w:rPr>
        <w:fldChar w:fldCharType="separate"/>
      </w:r>
      <w:r w:rsidR="00FF2405">
        <w:rPr>
          <w:sz w:val="22"/>
          <w:szCs w:val="22"/>
        </w:rPr>
        <w:t>7.1</w:t>
      </w:r>
      <w:r w:rsidR="004731D3">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r w:rsidR="003D47E4" w:rsidRPr="00E53D83">
        <w:rPr>
          <w:rStyle w:val="af1"/>
          <w:sz w:val="22"/>
          <w:szCs w:val="22"/>
        </w:rPr>
        <w:t>Место для ввода текста</w:t>
      </w:r>
      <w:r w:rsidRPr="00E53D83">
        <w:rPr>
          <w:sz w:val="22"/>
          <w:szCs w:val="22"/>
        </w:rPr>
        <w:t>, Генподрядчика________________.</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4731D3">
        <w:rPr>
          <w:sz w:val="22"/>
          <w:szCs w:val="22"/>
        </w:rPr>
        <w:fldChar w:fldCharType="begin"/>
      </w:r>
      <w:r w:rsidR="00DB091B">
        <w:rPr>
          <w:sz w:val="22"/>
          <w:szCs w:val="22"/>
        </w:rPr>
        <w:instrText xml:space="preserve"> REF _Ref471992529 \r \h </w:instrText>
      </w:r>
      <w:r w:rsidR="004731D3">
        <w:rPr>
          <w:sz w:val="22"/>
          <w:szCs w:val="22"/>
        </w:rPr>
      </w:r>
      <w:r w:rsidR="004731D3">
        <w:rPr>
          <w:sz w:val="22"/>
          <w:szCs w:val="22"/>
        </w:rPr>
        <w:fldChar w:fldCharType="separate"/>
      </w:r>
      <w:r w:rsidR="00FF2405">
        <w:rPr>
          <w:sz w:val="22"/>
          <w:szCs w:val="22"/>
        </w:rPr>
        <w:t>4.10</w:t>
      </w:r>
      <w:r w:rsidR="004731D3">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4731D3">
        <w:rPr>
          <w:sz w:val="22"/>
          <w:szCs w:val="22"/>
        </w:rPr>
        <w:fldChar w:fldCharType="begin"/>
      </w:r>
      <w:r w:rsidR="000C3851">
        <w:rPr>
          <w:sz w:val="22"/>
          <w:szCs w:val="22"/>
        </w:rPr>
        <w:instrText xml:space="preserve"> REF _Ref471992529 \r \h </w:instrText>
      </w:r>
      <w:r w:rsidR="004731D3">
        <w:rPr>
          <w:sz w:val="22"/>
          <w:szCs w:val="22"/>
        </w:rPr>
      </w:r>
      <w:r w:rsidR="004731D3">
        <w:rPr>
          <w:sz w:val="22"/>
          <w:szCs w:val="22"/>
        </w:rPr>
        <w:fldChar w:fldCharType="separate"/>
      </w:r>
      <w:r w:rsidR="00FF2405">
        <w:rPr>
          <w:sz w:val="22"/>
          <w:szCs w:val="22"/>
        </w:rPr>
        <w:t>4.10</w:t>
      </w:r>
      <w:r w:rsidR="004731D3">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38"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38"/>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4731D3">
        <w:rPr>
          <w:sz w:val="22"/>
          <w:szCs w:val="22"/>
        </w:rPr>
        <w:fldChar w:fldCharType="begin"/>
      </w:r>
      <w:r w:rsidR="00011217">
        <w:rPr>
          <w:sz w:val="22"/>
          <w:szCs w:val="22"/>
        </w:rPr>
        <w:instrText xml:space="preserve"> REF _Ref471995547 \r \h </w:instrText>
      </w:r>
      <w:r w:rsidR="004731D3">
        <w:rPr>
          <w:sz w:val="22"/>
          <w:szCs w:val="22"/>
        </w:rPr>
      </w:r>
      <w:r w:rsidR="004731D3">
        <w:rPr>
          <w:sz w:val="22"/>
          <w:szCs w:val="22"/>
        </w:rPr>
        <w:fldChar w:fldCharType="separate"/>
      </w:r>
      <w:r w:rsidR="00FF2405">
        <w:rPr>
          <w:sz w:val="22"/>
          <w:szCs w:val="22"/>
        </w:rPr>
        <w:t>8.3</w:t>
      </w:r>
      <w:r w:rsidR="004731D3">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39" w:name="_Ref471979465"/>
      <w:r w:rsidRPr="00F474C3">
        <w:rPr>
          <w:b/>
          <w:sz w:val="22"/>
          <w:szCs w:val="22"/>
        </w:rPr>
        <w:t>Оплата работ и взаиморасчеты</w:t>
      </w:r>
      <w:bookmarkEnd w:id="39"/>
      <w:r w:rsidRPr="00F474C3">
        <w:rPr>
          <w:b/>
          <w:sz w:val="22"/>
          <w:szCs w:val="22"/>
        </w:rPr>
        <w:t xml:space="preserve"> </w:t>
      </w:r>
    </w:p>
    <w:p w:rsidR="00181CB4" w:rsidRPr="007D3E37" w:rsidRDefault="00181CB4" w:rsidP="007C5F43">
      <w:pPr>
        <w:keepNext/>
        <w:ind w:firstLine="348"/>
        <w:jc w:val="center"/>
        <w:rPr>
          <w:b/>
          <w:sz w:val="22"/>
          <w:szCs w:val="22"/>
        </w:rPr>
      </w:pPr>
    </w:p>
    <w:p w:rsidR="00AF4CA4" w:rsidRDefault="004E04F8">
      <w:pPr>
        <w:pStyle w:val="a9"/>
        <w:numPr>
          <w:ilvl w:val="1"/>
          <w:numId w:val="16"/>
        </w:numPr>
        <w:ind w:left="0" w:firstLine="426"/>
        <w:jc w:val="both"/>
        <w:rPr>
          <w:sz w:val="22"/>
          <w:szCs w:val="22"/>
        </w:rPr>
      </w:pPr>
      <w:r w:rsidRPr="002157AA">
        <w:rPr>
          <w:sz w:val="22"/>
          <w:szCs w:val="22"/>
        </w:rPr>
        <w:t xml:space="preserve">Заказчик обязуется оплатить </w:t>
      </w:r>
      <w:r w:rsidR="003C3340" w:rsidRPr="002157AA">
        <w:rPr>
          <w:sz w:val="22"/>
          <w:szCs w:val="22"/>
        </w:rPr>
        <w:t>Генподр</w:t>
      </w:r>
      <w:r w:rsidRPr="002157AA">
        <w:rPr>
          <w:sz w:val="22"/>
          <w:szCs w:val="22"/>
        </w:rPr>
        <w:t xml:space="preserve">ядчику стоимость выполненных работ в течение </w:t>
      </w:r>
      <w:r w:rsidR="005C2D6E" w:rsidRPr="002157AA">
        <w:rPr>
          <w:sz w:val="22"/>
          <w:szCs w:val="22"/>
        </w:rPr>
        <w:t>90</w:t>
      </w:r>
      <w:r w:rsidRPr="002157AA">
        <w:rPr>
          <w:sz w:val="22"/>
          <w:szCs w:val="22"/>
        </w:rPr>
        <w:t xml:space="preserve"> дней после подписания акта приемки выполненных работ формы КС-2, справки </w:t>
      </w:r>
      <w:r w:rsidR="00A35FD6" w:rsidRPr="002157AA">
        <w:rPr>
          <w:sz w:val="22"/>
          <w:szCs w:val="22"/>
        </w:rPr>
        <w:t xml:space="preserve">о </w:t>
      </w:r>
      <w:r w:rsidRPr="002157AA">
        <w:rPr>
          <w:sz w:val="22"/>
          <w:szCs w:val="22"/>
        </w:rPr>
        <w:t xml:space="preserve">стоимости выполненных работ формы КС-3, устранения </w:t>
      </w:r>
      <w:r w:rsidR="003C3340" w:rsidRPr="002157AA">
        <w:rPr>
          <w:sz w:val="22"/>
          <w:szCs w:val="22"/>
        </w:rPr>
        <w:t>Генподр</w:t>
      </w:r>
      <w:r w:rsidRPr="002157AA">
        <w:rPr>
          <w:sz w:val="22"/>
          <w:szCs w:val="22"/>
        </w:rPr>
        <w:t>ядчиком  всех  выявленных  дефектов</w:t>
      </w:r>
      <w:r w:rsidR="00A35FD6" w:rsidRPr="002157AA">
        <w:rPr>
          <w:sz w:val="22"/>
          <w:szCs w:val="22"/>
        </w:rPr>
        <w:t xml:space="preserve"> и замечаний</w:t>
      </w:r>
      <w:r w:rsidR="001B0DEA" w:rsidRPr="002157AA">
        <w:rPr>
          <w:sz w:val="22"/>
          <w:szCs w:val="22"/>
        </w:rPr>
        <w:t>, оплаты или урегулирования предъявленных Генподрядчику Заказчиком претензий</w:t>
      </w:r>
      <w:r w:rsidRPr="002157AA">
        <w:rPr>
          <w:sz w:val="22"/>
          <w:szCs w:val="22"/>
        </w:rPr>
        <w:t xml:space="preserve"> и получения Заказчиком всех документов в соответствии с пунктами </w:t>
      </w:r>
      <w:fldSimple w:instr=" REF _Ref471976569 \r \h  \* MERGEFORMAT ">
        <w:r w:rsidR="00FF2405">
          <w:rPr>
            <w:sz w:val="22"/>
            <w:szCs w:val="22"/>
          </w:rPr>
          <w:t>3.4</w:t>
        </w:r>
      </w:fldSimple>
      <w:r w:rsidR="004D7BA5" w:rsidRPr="002157AA">
        <w:rPr>
          <w:sz w:val="22"/>
          <w:szCs w:val="22"/>
        </w:rPr>
        <w:t xml:space="preserve">, </w:t>
      </w:r>
      <w:fldSimple w:instr=" REF _Ref471996125 \r \h  \* MERGEFORMAT ">
        <w:r w:rsidR="00FF2405">
          <w:rPr>
            <w:sz w:val="22"/>
            <w:szCs w:val="22"/>
          </w:rPr>
          <w:t>6.2</w:t>
        </w:r>
      </w:fldSimple>
      <w:r w:rsidR="00011217" w:rsidRPr="002157AA">
        <w:rPr>
          <w:sz w:val="22"/>
          <w:szCs w:val="22"/>
        </w:rPr>
        <w:t xml:space="preserve"> - </w:t>
      </w:r>
      <w:fldSimple w:instr=" REF _Ref471979754 \r \h  \* MERGEFORMAT ">
        <w:r w:rsidR="00FF2405">
          <w:rPr>
            <w:sz w:val="22"/>
            <w:szCs w:val="22"/>
          </w:rPr>
          <w:t>6.4</w:t>
        </w:r>
      </w:fldSimple>
      <w:r w:rsidRPr="002157AA">
        <w:rPr>
          <w:sz w:val="22"/>
          <w:szCs w:val="22"/>
        </w:rPr>
        <w:t xml:space="preserve"> настоящего договора.</w:t>
      </w:r>
    </w:p>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FF2405">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lastRenderedPageBreak/>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B27FD2" w:rsidRPr="007D3E37">
        <w:rPr>
          <w:sz w:val="22"/>
          <w:szCs w:val="22"/>
        </w:rPr>
        <w:t>кодексом</w:t>
      </w:r>
      <w:r w:rsidRPr="007D3E37">
        <w:rPr>
          <w:sz w:val="22"/>
          <w:szCs w:val="22"/>
        </w:rPr>
        <w:t xml:space="preserve">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4E04F8" w:rsidRPr="007D3E37" w:rsidRDefault="004E04F8" w:rsidP="00011217">
      <w:pPr>
        <w:pStyle w:val="3"/>
        <w:numPr>
          <w:ilvl w:val="1"/>
          <w:numId w:val="16"/>
        </w:numPr>
        <w:spacing w:after="0"/>
        <w:ind w:left="0" w:firstLine="426"/>
        <w:jc w:val="both"/>
        <w:rPr>
          <w:sz w:val="22"/>
          <w:szCs w:val="22"/>
        </w:rPr>
      </w:pPr>
      <w:bookmarkStart w:id="40" w:name="_GoBack"/>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bookmarkEnd w:id="40"/>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41"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42" w:name="ТекстовоеПоле171"/>
      <w:r w:rsidRPr="00DC1622">
        <w:rPr>
          <w:bCs/>
          <w:noProof/>
          <w:sz w:val="22"/>
          <w:szCs w:val="22"/>
        </w:rPr>
        <w:t xml:space="preserve"> </w:t>
      </w:r>
      <w:bookmarkEnd w:id="42"/>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41"/>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p w:rsidR="00A4632F" w:rsidRPr="00F474C3" w:rsidRDefault="00E03AAE" w:rsidP="009607FF">
      <w:pPr>
        <w:pStyle w:val="a9"/>
        <w:numPr>
          <w:ilvl w:val="0"/>
          <w:numId w:val="16"/>
        </w:numPr>
        <w:jc w:val="center"/>
        <w:rPr>
          <w:b/>
          <w:sz w:val="22"/>
          <w:szCs w:val="22"/>
        </w:rPr>
      </w:pPr>
      <w:r w:rsidRPr="001B0DEA">
        <w:rPr>
          <w:b/>
          <w:sz w:val="22"/>
          <w:szCs w:val="22"/>
        </w:rPr>
        <w:t>Надзор За</w:t>
      </w:r>
      <w:r>
        <w:rPr>
          <w:b/>
          <w:sz w:val="22"/>
          <w:szCs w:val="22"/>
        </w:rPr>
        <w:t>казчика за исполнением договора</w:t>
      </w:r>
      <w:r w:rsidRPr="001B0DEA" w:rsidDel="00E03AAE">
        <w:rPr>
          <w:i/>
          <w:sz w:val="20"/>
          <w:szCs w:val="20"/>
          <w:highlight w:val="yellow"/>
        </w:rPr>
        <w:t xml:space="preserve"> </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43"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43"/>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w:t>
      </w:r>
      <w:r w:rsidRPr="00BC670E">
        <w:rPr>
          <w:sz w:val="22"/>
          <w:szCs w:val="22"/>
        </w:rPr>
        <w:lastRenderedPageBreak/>
        <w:t xml:space="preserve">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FF2405">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по договору, но не менее 50 000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4731D3">
        <w:rPr>
          <w:sz w:val="22"/>
          <w:szCs w:val="22"/>
        </w:rPr>
        <w:fldChar w:fldCharType="begin"/>
      </w:r>
      <w:r w:rsidR="00A4632F">
        <w:rPr>
          <w:sz w:val="22"/>
          <w:szCs w:val="22"/>
        </w:rPr>
        <w:instrText xml:space="preserve"> REF _Ref471997479 \r \h </w:instrText>
      </w:r>
      <w:r w:rsidR="004731D3">
        <w:rPr>
          <w:sz w:val="22"/>
          <w:szCs w:val="22"/>
        </w:rPr>
      </w:r>
      <w:r w:rsidR="004731D3">
        <w:rPr>
          <w:sz w:val="22"/>
          <w:szCs w:val="22"/>
        </w:rPr>
        <w:fldChar w:fldCharType="separate"/>
      </w:r>
      <w:r w:rsidR="00FF2405">
        <w:rPr>
          <w:sz w:val="22"/>
          <w:szCs w:val="22"/>
        </w:rPr>
        <w:t>1.2</w:t>
      </w:r>
      <w:r w:rsidR="004731D3">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4731D3">
        <w:rPr>
          <w:sz w:val="22"/>
          <w:szCs w:val="22"/>
        </w:rPr>
        <w:fldChar w:fldCharType="begin"/>
      </w:r>
      <w:r w:rsidR="00137CE9">
        <w:rPr>
          <w:sz w:val="22"/>
          <w:szCs w:val="22"/>
        </w:rPr>
        <w:instrText xml:space="preserve"> REF _Ref471996291 \r \h </w:instrText>
      </w:r>
      <w:r w:rsidR="004731D3">
        <w:rPr>
          <w:sz w:val="22"/>
          <w:szCs w:val="22"/>
        </w:rPr>
      </w:r>
      <w:r w:rsidR="004731D3">
        <w:rPr>
          <w:sz w:val="22"/>
          <w:szCs w:val="22"/>
        </w:rPr>
        <w:fldChar w:fldCharType="separate"/>
      </w:r>
      <w:r w:rsidR="00FF2405">
        <w:rPr>
          <w:sz w:val="22"/>
          <w:szCs w:val="22"/>
        </w:rPr>
        <w:t>11.2</w:t>
      </w:r>
      <w:r w:rsidR="004731D3">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4731D3">
        <w:rPr>
          <w:sz w:val="22"/>
          <w:szCs w:val="22"/>
        </w:rPr>
        <w:fldChar w:fldCharType="begin"/>
      </w:r>
      <w:r w:rsidR="00137CE9">
        <w:rPr>
          <w:sz w:val="22"/>
          <w:szCs w:val="22"/>
        </w:rPr>
        <w:instrText xml:space="preserve"> REF _Ref471976171 \r \h </w:instrText>
      </w:r>
      <w:r w:rsidR="004731D3">
        <w:rPr>
          <w:sz w:val="22"/>
          <w:szCs w:val="22"/>
        </w:rPr>
      </w:r>
      <w:r w:rsidR="004731D3">
        <w:rPr>
          <w:sz w:val="22"/>
          <w:szCs w:val="22"/>
        </w:rPr>
        <w:fldChar w:fldCharType="separate"/>
      </w:r>
      <w:r w:rsidR="00FF2405">
        <w:rPr>
          <w:sz w:val="22"/>
          <w:szCs w:val="22"/>
        </w:rPr>
        <w:t>2.1</w:t>
      </w:r>
      <w:r w:rsidR="004731D3">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4731D3">
        <w:rPr>
          <w:sz w:val="22"/>
          <w:szCs w:val="22"/>
        </w:rPr>
        <w:fldChar w:fldCharType="begin"/>
      </w:r>
      <w:r w:rsidR="00137CE9">
        <w:rPr>
          <w:sz w:val="22"/>
          <w:szCs w:val="22"/>
        </w:rPr>
        <w:instrText xml:space="preserve"> REF _Ref471976427 \r \h </w:instrText>
      </w:r>
      <w:r w:rsidR="004731D3">
        <w:rPr>
          <w:sz w:val="22"/>
          <w:szCs w:val="22"/>
        </w:rPr>
      </w:r>
      <w:r w:rsidR="004731D3">
        <w:rPr>
          <w:sz w:val="22"/>
          <w:szCs w:val="22"/>
        </w:rPr>
        <w:fldChar w:fldCharType="separate"/>
      </w:r>
      <w:r w:rsidR="00FF2405">
        <w:rPr>
          <w:sz w:val="22"/>
          <w:szCs w:val="22"/>
        </w:rPr>
        <w:t>1.3</w:t>
      </w:r>
      <w:r w:rsidR="004731D3">
        <w:rPr>
          <w:sz w:val="22"/>
          <w:szCs w:val="22"/>
        </w:rPr>
        <w:fldChar w:fldCharType="end"/>
      </w:r>
      <w:r w:rsidR="00137CE9">
        <w:rPr>
          <w:sz w:val="22"/>
          <w:szCs w:val="22"/>
        </w:rPr>
        <w:t xml:space="preserve"> и </w:t>
      </w:r>
      <w:r w:rsidR="004731D3">
        <w:rPr>
          <w:sz w:val="22"/>
          <w:szCs w:val="22"/>
        </w:rPr>
        <w:fldChar w:fldCharType="begin"/>
      </w:r>
      <w:r w:rsidR="00137CE9">
        <w:rPr>
          <w:sz w:val="22"/>
          <w:szCs w:val="22"/>
        </w:rPr>
        <w:instrText xml:space="preserve"> REF _Ref471975814 \r \h </w:instrText>
      </w:r>
      <w:r w:rsidR="004731D3">
        <w:rPr>
          <w:sz w:val="22"/>
          <w:szCs w:val="22"/>
        </w:rPr>
      </w:r>
      <w:r w:rsidR="004731D3">
        <w:rPr>
          <w:sz w:val="22"/>
          <w:szCs w:val="22"/>
        </w:rPr>
        <w:fldChar w:fldCharType="separate"/>
      </w:r>
      <w:r w:rsidR="00FF2405">
        <w:rPr>
          <w:sz w:val="22"/>
          <w:szCs w:val="22"/>
        </w:rPr>
        <w:t>2.5</w:t>
      </w:r>
      <w:r w:rsidR="004731D3">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lastRenderedPageBreak/>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r w:rsidRPr="00C540C3">
        <w:rPr>
          <w:rFonts w:cs="Arial"/>
          <w:sz w:val="22"/>
          <w:szCs w:val="22"/>
        </w:rPr>
        <w:t>50 000 руб. за каждый день просрочки, а всего (независимо от количества таких дней) не менее 100 000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4731D3">
        <w:rPr>
          <w:sz w:val="22"/>
          <w:szCs w:val="22"/>
        </w:rPr>
        <w:fldChar w:fldCharType="begin"/>
      </w:r>
      <w:r w:rsidR="00181E90">
        <w:rPr>
          <w:sz w:val="22"/>
          <w:szCs w:val="22"/>
        </w:rPr>
        <w:instrText xml:space="preserve"> REF _Ref471977808 \r \h </w:instrText>
      </w:r>
      <w:r w:rsidR="004731D3">
        <w:rPr>
          <w:sz w:val="22"/>
          <w:szCs w:val="22"/>
        </w:rPr>
      </w:r>
      <w:r w:rsidR="004731D3">
        <w:rPr>
          <w:sz w:val="22"/>
          <w:szCs w:val="22"/>
        </w:rPr>
        <w:fldChar w:fldCharType="separate"/>
      </w:r>
      <w:r w:rsidR="00FF2405">
        <w:rPr>
          <w:sz w:val="22"/>
          <w:szCs w:val="22"/>
        </w:rPr>
        <w:t>4.14</w:t>
      </w:r>
      <w:r w:rsidR="004731D3">
        <w:rPr>
          <w:sz w:val="22"/>
          <w:szCs w:val="22"/>
        </w:rPr>
        <w:fldChar w:fldCharType="end"/>
      </w:r>
      <w:r w:rsidR="00181E90">
        <w:rPr>
          <w:sz w:val="22"/>
          <w:szCs w:val="22"/>
        </w:rPr>
        <w:t xml:space="preserve"> - </w:t>
      </w:r>
      <w:r w:rsidR="004731D3">
        <w:rPr>
          <w:sz w:val="22"/>
          <w:szCs w:val="22"/>
        </w:rPr>
        <w:fldChar w:fldCharType="begin"/>
      </w:r>
      <w:r w:rsidR="00181E90">
        <w:rPr>
          <w:sz w:val="22"/>
          <w:szCs w:val="22"/>
        </w:rPr>
        <w:instrText xml:space="preserve"> REF _Ref471977826 \r \h </w:instrText>
      </w:r>
      <w:r w:rsidR="004731D3">
        <w:rPr>
          <w:sz w:val="22"/>
          <w:szCs w:val="22"/>
        </w:rPr>
      </w:r>
      <w:r w:rsidR="004731D3">
        <w:rPr>
          <w:sz w:val="22"/>
          <w:szCs w:val="22"/>
        </w:rPr>
        <w:fldChar w:fldCharType="separate"/>
      </w:r>
      <w:r w:rsidR="00FF2405">
        <w:rPr>
          <w:sz w:val="22"/>
          <w:szCs w:val="22"/>
        </w:rPr>
        <w:t>4.15</w:t>
      </w:r>
      <w:r w:rsidR="004731D3">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w:t>
      </w:r>
      <w:r w:rsidR="00EB5C81" w:rsidRPr="00EB5C81">
        <w:rPr>
          <w:sz w:val="22"/>
          <w:szCs w:val="22"/>
        </w:rPr>
        <w:t xml:space="preserve">Приложению № </w:t>
      </w:r>
      <w:r w:rsidR="00237EC1" w:rsidRPr="00237EC1">
        <w:rPr>
          <w:sz w:val="22"/>
          <w:szCs w:val="22"/>
        </w:rPr>
        <w:t>4</w:t>
      </w:r>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4731D3">
        <w:rPr>
          <w:sz w:val="22"/>
          <w:szCs w:val="22"/>
        </w:rPr>
        <w:fldChar w:fldCharType="begin"/>
      </w:r>
      <w:r w:rsidR="005A4749">
        <w:rPr>
          <w:sz w:val="22"/>
          <w:szCs w:val="22"/>
        </w:rPr>
        <w:instrText xml:space="preserve"> REF _Ref471979388 \r \h </w:instrText>
      </w:r>
      <w:r w:rsidR="004731D3">
        <w:rPr>
          <w:sz w:val="22"/>
          <w:szCs w:val="22"/>
        </w:rPr>
      </w:r>
      <w:r w:rsidR="004731D3">
        <w:rPr>
          <w:sz w:val="22"/>
          <w:szCs w:val="22"/>
        </w:rPr>
        <w:fldChar w:fldCharType="separate"/>
      </w:r>
      <w:r w:rsidR="00FF2405">
        <w:rPr>
          <w:sz w:val="22"/>
          <w:szCs w:val="22"/>
        </w:rPr>
        <w:t>4.32</w:t>
      </w:r>
      <w:r w:rsidR="004731D3">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4731D3">
        <w:rPr>
          <w:sz w:val="22"/>
          <w:szCs w:val="22"/>
        </w:rPr>
        <w:fldChar w:fldCharType="begin"/>
      </w:r>
      <w:r w:rsidR="00FB4E10">
        <w:rPr>
          <w:sz w:val="22"/>
          <w:szCs w:val="22"/>
        </w:rPr>
        <w:instrText xml:space="preserve"> REF _Ref472001942 \r \h </w:instrText>
      </w:r>
      <w:r w:rsidR="004731D3">
        <w:rPr>
          <w:sz w:val="22"/>
          <w:szCs w:val="22"/>
        </w:rPr>
      </w:r>
      <w:r w:rsidR="004731D3">
        <w:rPr>
          <w:sz w:val="22"/>
          <w:szCs w:val="22"/>
        </w:rPr>
        <w:fldChar w:fldCharType="separate"/>
      </w:r>
      <w:r w:rsidR="00FF2405">
        <w:rPr>
          <w:sz w:val="22"/>
          <w:szCs w:val="22"/>
        </w:rPr>
        <w:t>4.2</w:t>
      </w:r>
      <w:r w:rsidR="004731D3">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4731D3">
        <w:rPr>
          <w:rFonts w:cs="Arial"/>
          <w:sz w:val="22"/>
          <w:szCs w:val="22"/>
        </w:rPr>
        <w:fldChar w:fldCharType="begin"/>
      </w:r>
      <w:r w:rsidR="00FB4E10">
        <w:rPr>
          <w:rFonts w:cs="Arial"/>
          <w:sz w:val="22"/>
          <w:szCs w:val="22"/>
        </w:rPr>
        <w:instrText xml:space="preserve"> REF _Ref472001942 \r \h </w:instrText>
      </w:r>
      <w:r w:rsidR="004731D3">
        <w:rPr>
          <w:rFonts w:cs="Arial"/>
          <w:sz w:val="22"/>
          <w:szCs w:val="22"/>
        </w:rPr>
      </w:r>
      <w:r w:rsidR="004731D3">
        <w:rPr>
          <w:rFonts w:cs="Arial"/>
          <w:sz w:val="22"/>
          <w:szCs w:val="22"/>
        </w:rPr>
        <w:fldChar w:fldCharType="separate"/>
      </w:r>
      <w:r w:rsidR="00FF2405">
        <w:rPr>
          <w:rFonts w:cs="Arial"/>
          <w:sz w:val="22"/>
          <w:szCs w:val="22"/>
        </w:rPr>
        <w:t>4.2</w:t>
      </w:r>
      <w:r w:rsidR="004731D3">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4731D3">
        <w:rPr>
          <w:sz w:val="22"/>
          <w:szCs w:val="22"/>
        </w:rPr>
        <w:fldChar w:fldCharType="begin"/>
      </w:r>
      <w:r w:rsidR="00FB4E10">
        <w:rPr>
          <w:sz w:val="22"/>
          <w:szCs w:val="22"/>
        </w:rPr>
        <w:instrText xml:space="preserve"> REF _Ref472001942 \r \h </w:instrText>
      </w:r>
      <w:r w:rsidR="004731D3">
        <w:rPr>
          <w:sz w:val="22"/>
          <w:szCs w:val="22"/>
        </w:rPr>
      </w:r>
      <w:r w:rsidR="004731D3">
        <w:rPr>
          <w:sz w:val="22"/>
          <w:szCs w:val="22"/>
        </w:rPr>
        <w:fldChar w:fldCharType="separate"/>
      </w:r>
      <w:r w:rsidR="00FF2405">
        <w:rPr>
          <w:sz w:val="22"/>
          <w:szCs w:val="22"/>
        </w:rPr>
        <w:t>4.2</w:t>
      </w:r>
      <w:r w:rsidR="004731D3">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4731D3">
        <w:rPr>
          <w:rFonts w:cs="Arial"/>
          <w:sz w:val="22"/>
          <w:szCs w:val="22"/>
        </w:rPr>
        <w:fldChar w:fldCharType="begin"/>
      </w:r>
      <w:r w:rsidR="00FB4E10">
        <w:rPr>
          <w:rFonts w:cs="Arial"/>
          <w:sz w:val="22"/>
          <w:szCs w:val="22"/>
        </w:rPr>
        <w:instrText xml:space="preserve"> REF _Ref472001942 \r \h </w:instrText>
      </w:r>
      <w:r w:rsidR="004731D3">
        <w:rPr>
          <w:rFonts w:cs="Arial"/>
          <w:sz w:val="22"/>
          <w:szCs w:val="22"/>
        </w:rPr>
      </w:r>
      <w:r w:rsidR="004731D3">
        <w:rPr>
          <w:rFonts w:cs="Arial"/>
          <w:sz w:val="22"/>
          <w:szCs w:val="22"/>
        </w:rPr>
        <w:fldChar w:fldCharType="separate"/>
      </w:r>
      <w:r w:rsidR="00FF2405">
        <w:rPr>
          <w:rFonts w:cs="Arial"/>
          <w:sz w:val="22"/>
          <w:szCs w:val="22"/>
        </w:rPr>
        <w:t>4.2</w:t>
      </w:r>
      <w:r w:rsidR="004731D3">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4731D3">
        <w:rPr>
          <w:rFonts w:cs="Arial"/>
          <w:sz w:val="22"/>
          <w:szCs w:val="22"/>
        </w:rPr>
        <w:fldChar w:fldCharType="begin"/>
      </w:r>
      <w:r>
        <w:rPr>
          <w:rFonts w:cs="Arial"/>
          <w:sz w:val="22"/>
          <w:szCs w:val="22"/>
        </w:rPr>
        <w:instrText xml:space="preserve"> REF _Ref482972387 \r \h </w:instrText>
      </w:r>
      <w:r w:rsidR="004731D3">
        <w:rPr>
          <w:rFonts w:cs="Arial"/>
          <w:sz w:val="22"/>
          <w:szCs w:val="22"/>
        </w:rPr>
      </w:r>
      <w:r w:rsidR="004731D3">
        <w:rPr>
          <w:rFonts w:cs="Arial"/>
          <w:sz w:val="22"/>
          <w:szCs w:val="22"/>
        </w:rPr>
        <w:fldChar w:fldCharType="separate"/>
      </w:r>
      <w:r w:rsidR="00FF2405">
        <w:rPr>
          <w:rFonts w:cs="Arial"/>
          <w:sz w:val="22"/>
          <w:szCs w:val="22"/>
        </w:rPr>
        <w:t>4.24</w:t>
      </w:r>
      <w:r w:rsidR="004731D3">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4731D3">
        <w:rPr>
          <w:rFonts w:cs="Arial"/>
          <w:sz w:val="22"/>
          <w:szCs w:val="22"/>
        </w:rPr>
        <w:fldChar w:fldCharType="begin"/>
      </w:r>
      <w:r w:rsidR="00FB4E10">
        <w:rPr>
          <w:rFonts w:cs="Arial"/>
          <w:sz w:val="22"/>
          <w:szCs w:val="22"/>
        </w:rPr>
        <w:instrText xml:space="preserve"> REF _Ref472002210 \r \h </w:instrText>
      </w:r>
      <w:r w:rsidR="004731D3">
        <w:rPr>
          <w:rFonts w:cs="Arial"/>
          <w:sz w:val="22"/>
          <w:szCs w:val="22"/>
        </w:rPr>
      </w:r>
      <w:r w:rsidR="004731D3">
        <w:rPr>
          <w:rFonts w:cs="Arial"/>
          <w:sz w:val="22"/>
          <w:szCs w:val="22"/>
        </w:rPr>
        <w:fldChar w:fldCharType="separate"/>
      </w:r>
      <w:r w:rsidR="00FF2405">
        <w:rPr>
          <w:rFonts w:cs="Arial"/>
          <w:sz w:val="22"/>
          <w:szCs w:val="22"/>
        </w:rPr>
        <w:t>13.4</w:t>
      </w:r>
      <w:r w:rsidR="004731D3">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w:t>
      </w:r>
      <w:r w:rsidRPr="00C540C3">
        <w:rPr>
          <w:rFonts w:cs="Arial"/>
          <w:sz w:val="22"/>
          <w:szCs w:val="22"/>
        </w:rPr>
        <w:lastRenderedPageBreak/>
        <w:t>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44"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44"/>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lastRenderedPageBreak/>
        <w:t xml:space="preserve">Форма отчета </w:t>
      </w:r>
      <w:r>
        <w:rPr>
          <w:sz w:val="22"/>
          <w:szCs w:val="22"/>
        </w:rPr>
        <w:t>об исполнении</w:t>
      </w:r>
      <w:r w:rsidRPr="00993618">
        <w:rPr>
          <w:sz w:val="22"/>
          <w:szCs w:val="22"/>
        </w:rPr>
        <w:t xml:space="preserve"> Договора.</w:t>
      </w:r>
    </w:p>
    <w:p w:rsidR="00C411CC" w:rsidRDefault="00D87F18"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B55329" w:rsidRPr="00993618" w:rsidRDefault="00B55329" w:rsidP="00D07D2E">
      <w:pPr>
        <w:shd w:val="clear" w:color="auto" w:fill="FFFFFF"/>
        <w:ind w:left="709"/>
        <w:jc w:val="both"/>
        <w:rPr>
          <w:spacing w:val="-14"/>
          <w:sz w:val="22"/>
          <w:szCs w:val="22"/>
        </w:rPr>
      </w:pPr>
    </w:p>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p w:rsidR="00D970AD" w:rsidRPr="00993618" w:rsidRDefault="00D970AD" w:rsidP="00D6620F">
            <w:pPr>
              <w:rPr>
                <w:sz w:val="22"/>
                <w:szCs w:val="22"/>
              </w:rPr>
            </w:pPr>
          </w:p>
          <w:p w:rsidR="00257A86" w:rsidRPr="00257A86" w:rsidRDefault="00257A86" w:rsidP="00D6620F">
            <w:pPr>
              <w:rPr>
                <w:b/>
                <w:sz w:val="22"/>
                <w:szCs w:val="22"/>
              </w:rPr>
            </w:pPr>
            <w:r w:rsidRPr="00257A86">
              <w:rPr>
                <w:b/>
                <w:sz w:val="22"/>
                <w:szCs w:val="22"/>
              </w:rPr>
              <w:t xml:space="preserve">Генеральный директор </w:t>
            </w:r>
          </w:p>
          <w:p w:rsidR="00257A86" w:rsidRDefault="00257A86" w:rsidP="00D6620F">
            <w:pPr>
              <w:rPr>
                <w:b/>
                <w:sz w:val="22"/>
                <w:szCs w:val="22"/>
              </w:rPr>
            </w:pPr>
            <w:r w:rsidRPr="00257A86">
              <w:rPr>
                <w:b/>
                <w:sz w:val="22"/>
                <w:szCs w:val="22"/>
              </w:rPr>
              <w:t>ОАО «Славнефть-ЯНОС»</w:t>
            </w:r>
          </w:p>
          <w:p w:rsidR="00257A86" w:rsidRDefault="00257A86" w:rsidP="00D6620F">
            <w:pPr>
              <w:rPr>
                <w:b/>
                <w:sz w:val="22"/>
                <w:szCs w:val="22"/>
              </w:rPr>
            </w:pPr>
          </w:p>
          <w:p w:rsidR="00257A86" w:rsidRPr="00257A86" w:rsidRDefault="00257A86" w:rsidP="00D6620F">
            <w:pPr>
              <w:rPr>
                <w:b/>
                <w:sz w:val="22"/>
                <w:szCs w:val="22"/>
              </w:rPr>
            </w:pPr>
          </w:p>
          <w:p w:rsidR="001A78A6" w:rsidRPr="00993618" w:rsidRDefault="00257A86" w:rsidP="00D6620F">
            <w:pPr>
              <w:rPr>
                <w:sz w:val="22"/>
                <w:szCs w:val="22"/>
              </w:rPr>
            </w:pPr>
            <w:r>
              <w:rPr>
                <w:sz w:val="22"/>
                <w:szCs w:val="22"/>
              </w:rPr>
              <w:t xml:space="preserve"> </w:t>
            </w:r>
            <w:r w:rsidR="001A78A6" w:rsidRPr="00993618">
              <w:rPr>
                <w:sz w:val="22"/>
                <w:szCs w:val="22"/>
              </w:rPr>
              <w:t>_________</w:t>
            </w:r>
            <w:r w:rsidR="000E6781" w:rsidRPr="00993618">
              <w:rPr>
                <w:sz w:val="22"/>
                <w:szCs w:val="22"/>
              </w:rPr>
              <w:t>_______________</w:t>
            </w:r>
            <w:r w:rsidR="001A78A6" w:rsidRPr="00993618">
              <w:rPr>
                <w:sz w:val="22"/>
                <w:szCs w:val="22"/>
              </w:rPr>
              <w:t>___</w:t>
            </w:r>
            <w:r>
              <w:rPr>
                <w:sz w:val="22"/>
                <w:szCs w:val="22"/>
              </w:rPr>
              <w:t xml:space="preserve"> Н.В.Карпов</w:t>
            </w:r>
          </w:p>
        </w:tc>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257A86" w:rsidRDefault="00257A86" w:rsidP="00D6620F">
            <w:pPr>
              <w:rPr>
                <w:sz w:val="22"/>
                <w:szCs w:val="22"/>
              </w:rPr>
            </w:pPr>
          </w:p>
          <w:p w:rsidR="00257A86" w:rsidRDefault="00257A86" w:rsidP="00D6620F">
            <w:pPr>
              <w:rPr>
                <w:sz w:val="22"/>
                <w:szCs w:val="22"/>
              </w:rPr>
            </w:pPr>
          </w:p>
          <w:p w:rsidR="00257A86" w:rsidRDefault="00257A86" w:rsidP="00D6620F">
            <w:pPr>
              <w:rPr>
                <w:sz w:val="22"/>
                <w:szCs w:val="22"/>
              </w:rPr>
            </w:pPr>
          </w:p>
          <w:p w:rsidR="00257A86" w:rsidRDefault="00257A86"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C37" w:rsidRDefault="009E7C37" w:rsidP="00F37490">
      <w:r>
        <w:separator/>
      </w:r>
    </w:p>
  </w:endnote>
  <w:endnote w:type="continuationSeparator" w:id="0">
    <w:p w:rsidR="009E7C37" w:rsidRDefault="009E7C37"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72" w:rsidRDefault="004731D3">
    <w:pPr>
      <w:pStyle w:val="ac"/>
      <w:jc w:val="center"/>
    </w:pPr>
    <w:r>
      <w:fldChar w:fldCharType="begin"/>
    </w:r>
    <w:r w:rsidR="002A3C72">
      <w:instrText>PAGE   \* MERGEFORMAT</w:instrText>
    </w:r>
    <w:r>
      <w:fldChar w:fldCharType="separate"/>
    </w:r>
    <w:r w:rsidR="00915799">
      <w:rPr>
        <w:noProof/>
      </w:rPr>
      <w:t>3</w:t>
    </w:r>
    <w:r>
      <w:fldChar w:fldCharType="end"/>
    </w:r>
  </w:p>
  <w:p w:rsidR="002A3C72" w:rsidRDefault="002A3C7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C37" w:rsidRDefault="009E7C37" w:rsidP="00F37490">
      <w:r>
        <w:separator/>
      </w:r>
    </w:p>
  </w:footnote>
  <w:footnote w:type="continuationSeparator" w:id="0">
    <w:p w:rsidR="009E7C37" w:rsidRDefault="009E7C37"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72" w:rsidRPr="002E44A8" w:rsidRDefault="002A3C72" w:rsidP="002E44A8">
    <w:pPr>
      <w:pStyle w:val="aa"/>
      <w:rPr>
        <w:sz w:val="21"/>
        <w:szCs w:val="21"/>
      </w:rPr>
    </w:pPr>
  </w:p>
  <w:p w:rsidR="002A3C72" w:rsidRPr="002E44A8" w:rsidRDefault="002A3C72"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2A3C72" w:rsidRPr="002E44A8" w:rsidRDefault="002A3C72"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2A3C72" w:rsidRPr="002E44A8" w:rsidRDefault="002A3C72"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72" w:rsidRPr="002E44A8" w:rsidRDefault="002A3C72"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2A3C72" w:rsidRPr="002E44A8" w:rsidRDefault="002A3C72"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2A3C72" w:rsidRPr="002E44A8" w:rsidRDefault="002A3C72"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рищенко">
    <w15:presenceInfo w15:providerId="None" w15:userId="Грищенко"/>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oNotTrackMoves/>
  <w:documentProtection w:edit="forms" w:enforcement="0"/>
  <w:defaultTabStop w:val="708"/>
  <w:drawingGridHorizontalSpacing w:val="120"/>
  <w:displayHorizontalDrawingGridEvery w:val="2"/>
  <w:characterSpacingControl w:val="doNotCompress"/>
  <w:hdrShapeDefaults>
    <o:shapedefaults v:ext="edit" spidmax="286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6B52"/>
    <w:rsid w:val="00000B8D"/>
    <w:rsid w:val="0000327E"/>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A20E2"/>
    <w:rsid w:val="000B1E91"/>
    <w:rsid w:val="000B2839"/>
    <w:rsid w:val="000C3851"/>
    <w:rsid w:val="000D0678"/>
    <w:rsid w:val="000E6262"/>
    <w:rsid w:val="000E6781"/>
    <w:rsid w:val="00105A54"/>
    <w:rsid w:val="00106C9B"/>
    <w:rsid w:val="001138D8"/>
    <w:rsid w:val="00116C46"/>
    <w:rsid w:val="00120133"/>
    <w:rsid w:val="00133A64"/>
    <w:rsid w:val="00133DCE"/>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96528"/>
    <w:rsid w:val="00196655"/>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4E1B"/>
    <w:rsid w:val="0023625B"/>
    <w:rsid w:val="002365D0"/>
    <w:rsid w:val="00237EC1"/>
    <w:rsid w:val="00242241"/>
    <w:rsid w:val="00247502"/>
    <w:rsid w:val="00247885"/>
    <w:rsid w:val="00252569"/>
    <w:rsid w:val="00257A86"/>
    <w:rsid w:val="00263528"/>
    <w:rsid w:val="0026679D"/>
    <w:rsid w:val="00267551"/>
    <w:rsid w:val="0027111C"/>
    <w:rsid w:val="0027686E"/>
    <w:rsid w:val="002771C0"/>
    <w:rsid w:val="00282AD3"/>
    <w:rsid w:val="002A3C72"/>
    <w:rsid w:val="002B14AD"/>
    <w:rsid w:val="002B59C0"/>
    <w:rsid w:val="002B612B"/>
    <w:rsid w:val="002C4A2A"/>
    <w:rsid w:val="002C4FAC"/>
    <w:rsid w:val="002D27CC"/>
    <w:rsid w:val="002E1CC7"/>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9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717"/>
    <w:rsid w:val="00441C2D"/>
    <w:rsid w:val="0045532B"/>
    <w:rsid w:val="00460BC0"/>
    <w:rsid w:val="004642E2"/>
    <w:rsid w:val="00464980"/>
    <w:rsid w:val="00467322"/>
    <w:rsid w:val="004674FF"/>
    <w:rsid w:val="004731D3"/>
    <w:rsid w:val="00482C9D"/>
    <w:rsid w:val="00483E0B"/>
    <w:rsid w:val="00492CA1"/>
    <w:rsid w:val="0049671F"/>
    <w:rsid w:val="0049797C"/>
    <w:rsid w:val="004A6FCC"/>
    <w:rsid w:val="004A7516"/>
    <w:rsid w:val="004B1676"/>
    <w:rsid w:val="004B2469"/>
    <w:rsid w:val="004B796F"/>
    <w:rsid w:val="004C012D"/>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7638E"/>
    <w:rsid w:val="0068010C"/>
    <w:rsid w:val="0068615C"/>
    <w:rsid w:val="00686F1D"/>
    <w:rsid w:val="00691FF6"/>
    <w:rsid w:val="006958A2"/>
    <w:rsid w:val="00696F53"/>
    <w:rsid w:val="006A718E"/>
    <w:rsid w:val="006A77F5"/>
    <w:rsid w:val="006A7A18"/>
    <w:rsid w:val="006B6D70"/>
    <w:rsid w:val="006C1CB4"/>
    <w:rsid w:val="006C1CEC"/>
    <w:rsid w:val="006D13F9"/>
    <w:rsid w:val="006D1916"/>
    <w:rsid w:val="006D21EC"/>
    <w:rsid w:val="006D36E3"/>
    <w:rsid w:val="006D6A7E"/>
    <w:rsid w:val="006E3731"/>
    <w:rsid w:val="006E609E"/>
    <w:rsid w:val="006F1144"/>
    <w:rsid w:val="006F7725"/>
    <w:rsid w:val="00701A6B"/>
    <w:rsid w:val="0070230E"/>
    <w:rsid w:val="00723C7F"/>
    <w:rsid w:val="0073132B"/>
    <w:rsid w:val="0074090B"/>
    <w:rsid w:val="00742C3E"/>
    <w:rsid w:val="007434C4"/>
    <w:rsid w:val="00751A4A"/>
    <w:rsid w:val="00751FA7"/>
    <w:rsid w:val="00757948"/>
    <w:rsid w:val="00766DE1"/>
    <w:rsid w:val="00775A96"/>
    <w:rsid w:val="00777404"/>
    <w:rsid w:val="00777959"/>
    <w:rsid w:val="0078658C"/>
    <w:rsid w:val="0079076A"/>
    <w:rsid w:val="0079249C"/>
    <w:rsid w:val="007936F9"/>
    <w:rsid w:val="00796F4A"/>
    <w:rsid w:val="007B1631"/>
    <w:rsid w:val="007B4A50"/>
    <w:rsid w:val="007B4C9A"/>
    <w:rsid w:val="007B6AB8"/>
    <w:rsid w:val="007C5F43"/>
    <w:rsid w:val="007C6272"/>
    <w:rsid w:val="007D28F0"/>
    <w:rsid w:val="007D3A63"/>
    <w:rsid w:val="007D3E37"/>
    <w:rsid w:val="007D428F"/>
    <w:rsid w:val="007E1906"/>
    <w:rsid w:val="007E2AD0"/>
    <w:rsid w:val="007E438C"/>
    <w:rsid w:val="007E54FE"/>
    <w:rsid w:val="007E6EAF"/>
    <w:rsid w:val="00800F5A"/>
    <w:rsid w:val="00802E44"/>
    <w:rsid w:val="0080609C"/>
    <w:rsid w:val="00812D30"/>
    <w:rsid w:val="0081344E"/>
    <w:rsid w:val="00820238"/>
    <w:rsid w:val="00822C04"/>
    <w:rsid w:val="0082729E"/>
    <w:rsid w:val="008554F1"/>
    <w:rsid w:val="00860F6B"/>
    <w:rsid w:val="00862EBB"/>
    <w:rsid w:val="00864F9D"/>
    <w:rsid w:val="00865AAA"/>
    <w:rsid w:val="00870D04"/>
    <w:rsid w:val="00877949"/>
    <w:rsid w:val="0088310F"/>
    <w:rsid w:val="00892D5D"/>
    <w:rsid w:val="008A2546"/>
    <w:rsid w:val="008A26CC"/>
    <w:rsid w:val="008A3221"/>
    <w:rsid w:val="008C2D4E"/>
    <w:rsid w:val="008D04FA"/>
    <w:rsid w:val="008D42D7"/>
    <w:rsid w:val="008D55E6"/>
    <w:rsid w:val="008D74A0"/>
    <w:rsid w:val="008E199B"/>
    <w:rsid w:val="008E3C43"/>
    <w:rsid w:val="008F2D34"/>
    <w:rsid w:val="00906DEB"/>
    <w:rsid w:val="009121AB"/>
    <w:rsid w:val="009136AA"/>
    <w:rsid w:val="00915799"/>
    <w:rsid w:val="00923C5F"/>
    <w:rsid w:val="00925154"/>
    <w:rsid w:val="0093276B"/>
    <w:rsid w:val="009330D6"/>
    <w:rsid w:val="00933599"/>
    <w:rsid w:val="00937760"/>
    <w:rsid w:val="00940128"/>
    <w:rsid w:val="00943988"/>
    <w:rsid w:val="00943B2F"/>
    <w:rsid w:val="0094539F"/>
    <w:rsid w:val="009607FF"/>
    <w:rsid w:val="00965AA5"/>
    <w:rsid w:val="0096615B"/>
    <w:rsid w:val="00967151"/>
    <w:rsid w:val="0097497F"/>
    <w:rsid w:val="009845D2"/>
    <w:rsid w:val="009908D9"/>
    <w:rsid w:val="0099290F"/>
    <w:rsid w:val="00992D0E"/>
    <w:rsid w:val="00993618"/>
    <w:rsid w:val="009B1458"/>
    <w:rsid w:val="009B6C70"/>
    <w:rsid w:val="009C1A55"/>
    <w:rsid w:val="009C220A"/>
    <w:rsid w:val="009D0396"/>
    <w:rsid w:val="009D7A55"/>
    <w:rsid w:val="009E221A"/>
    <w:rsid w:val="009E5B9F"/>
    <w:rsid w:val="009E7C37"/>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01C6"/>
    <w:rsid w:val="00AE77F3"/>
    <w:rsid w:val="00AF0C3B"/>
    <w:rsid w:val="00AF2E0C"/>
    <w:rsid w:val="00AF4CA4"/>
    <w:rsid w:val="00AF5AE5"/>
    <w:rsid w:val="00B150BE"/>
    <w:rsid w:val="00B24F95"/>
    <w:rsid w:val="00B2564D"/>
    <w:rsid w:val="00B27FD2"/>
    <w:rsid w:val="00B30933"/>
    <w:rsid w:val="00B471A2"/>
    <w:rsid w:val="00B50224"/>
    <w:rsid w:val="00B516D3"/>
    <w:rsid w:val="00B541D9"/>
    <w:rsid w:val="00B55329"/>
    <w:rsid w:val="00B55B83"/>
    <w:rsid w:val="00B770FE"/>
    <w:rsid w:val="00B82834"/>
    <w:rsid w:val="00B91D0A"/>
    <w:rsid w:val="00B92535"/>
    <w:rsid w:val="00B92D70"/>
    <w:rsid w:val="00BB221E"/>
    <w:rsid w:val="00BB3A04"/>
    <w:rsid w:val="00BC1A00"/>
    <w:rsid w:val="00BC30C3"/>
    <w:rsid w:val="00BC670E"/>
    <w:rsid w:val="00BD0B72"/>
    <w:rsid w:val="00BD3BD3"/>
    <w:rsid w:val="00BD4739"/>
    <w:rsid w:val="00BE1966"/>
    <w:rsid w:val="00BE46F2"/>
    <w:rsid w:val="00BE73AB"/>
    <w:rsid w:val="00BF0A24"/>
    <w:rsid w:val="00BF3475"/>
    <w:rsid w:val="00C0673C"/>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1146"/>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03AAE"/>
    <w:rsid w:val="00E11501"/>
    <w:rsid w:val="00E12C9D"/>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020B"/>
    <w:rsid w:val="00E9598E"/>
    <w:rsid w:val="00EA7F47"/>
    <w:rsid w:val="00EB46B6"/>
    <w:rsid w:val="00EB5C81"/>
    <w:rsid w:val="00EC0BD3"/>
    <w:rsid w:val="00EC1798"/>
    <w:rsid w:val="00EC4006"/>
    <w:rsid w:val="00EC4D3E"/>
    <w:rsid w:val="00EC6627"/>
    <w:rsid w:val="00ED0C80"/>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0B8"/>
    <w:rsid w:val="00FA3703"/>
    <w:rsid w:val="00FA42D2"/>
    <w:rsid w:val="00FB0AB5"/>
    <w:rsid w:val="00FB4E10"/>
    <w:rsid w:val="00FB7FA5"/>
    <w:rsid w:val="00FC0E1D"/>
    <w:rsid w:val="00FD094E"/>
    <w:rsid w:val="00FD25FE"/>
    <w:rsid w:val="00FD31B8"/>
    <w:rsid w:val="00FD50FF"/>
    <w:rsid w:val="00FD5782"/>
    <w:rsid w:val="00FE052E"/>
    <w:rsid w:val="00FE1BE1"/>
    <w:rsid w:val="00FF2405"/>
    <w:rsid w:val="00FF2B2C"/>
    <w:rsid w:val="00FF750E"/>
    <w:rsid w:val="00FF7A4B"/>
    <w:rsid w:val="00FF7EE0"/>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sz w:val="16"/>
      <w:szCs w:val="16"/>
      <w:lang/>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58099074">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113DB-D7C0-4E86-B8FF-EEA47F72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7375</Words>
  <Characters>42044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BedarevVA</cp:lastModifiedBy>
  <cp:revision>5</cp:revision>
  <cp:lastPrinted>2017-10-09T07:02:00Z</cp:lastPrinted>
  <dcterms:created xsi:type="dcterms:W3CDTF">2017-10-09T06:22:00Z</dcterms:created>
  <dcterms:modified xsi:type="dcterms:W3CDTF">2017-10-09T07:12:00Z</dcterms:modified>
</cp:coreProperties>
</file>